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42F43F">
      <w:pPr>
        <w:pStyle w:val="126"/>
        <w:framePr w:wrap="around"/>
      </w:pPr>
      <w:r>
        <w:rPr>
          <w:rFonts w:ascii="Times New Roman"/>
        </w:rPr>
        <w:t>ICS</w:t>
      </w:r>
      <w:r>
        <w:rPr>
          <w:rFonts w:hAnsi="黑体"/>
        </w:rPr>
        <w:t xml:space="preserve">  </w:t>
      </w:r>
      <w:r>
        <w:fldChar w:fldCharType="begin">
          <w:ffData>
            <w:name w:val="ICS"/>
            <w:enabled/>
            <w:calcOnExit w:val="0"/>
            <w:helpText w:type="text" w:val="请输入正确的ICS号："/>
            <w:textInput>
              <w:default w:val="65.100.10"/>
            </w:textInput>
          </w:ffData>
        </w:fldChar>
      </w:r>
      <w:bookmarkStart w:id="0" w:name="ICS"/>
      <w:r>
        <w:instrText xml:space="preserve"> FORMTEXT </w:instrText>
      </w:r>
      <w:r>
        <w:fldChar w:fldCharType="separate"/>
      </w:r>
      <w:r>
        <w:t>65.100.</w:t>
      </w:r>
      <w:r>
        <w:rPr>
          <w:rFonts w:hint="eastAsia"/>
          <w:lang w:val="en-US" w:eastAsia="zh-CN"/>
        </w:rPr>
        <w:t>2</w:t>
      </w:r>
      <w:r>
        <w:t>0</w:t>
      </w:r>
      <w:r>
        <w:fldChar w:fldCharType="end"/>
      </w:r>
      <w:bookmarkEnd w:id="0"/>
    </w:p>
    <w:p w14:paraId="6EA0EFEC">
      <w:pPr>
        <w:pStyle w:val="126"/>
        <w:framePr w:wrap="around"/>
      </w:pPr>
      <w:bookmarkStart w:id="1" w:name="WXFLH"/>
      <w:r>
        <w:rPr>
          <w:rFonts w:ascii="Times New Roman"/>
        </w:rPr>
        <w:t>CCS</w:t>
      </w:r>
      <w:r>
        <w:rPr>
          <w:rFonts w:hint="eastAsia"/>
        </w:rPr>
        <w:t xml:space="preserve"> </w:t>
      </w:r>
      <w:r>
        <w:fldChar w:fldCharType="begin">
          <w:ffData>
            <w:name w:val="WXFLH"/>
            <w:enabled/>
            <w:calcOnExit w:val="0"/>
            <w:helpText w:type="text" w:val="请输入中国标准文献分类号："/>
            <w:textInput>
              <w:default w:val="G 25"/>
            </w:textInput>
          </w:ffData>
        </w:fldChar>
      </w:r>
      <w:r>
        <w:instrText xml:space="preserve">FORMTEXT</w:instrText>
      </w:r>
      <w:r>
        <w:fldChar w:fldCharType="separate"/>
      </w:r>
      <w:r>
        <w:t>G 25</w:t>
      </w:r>
      <w:r>
        <w:fldChar w:fldCharType="end"/>
      </w:r>
      <w:bookmarkEnd w:id="1"/>
    </w:p>
    <w:tbl>
      <w:tblPr>
        <w:tblStyle w:val="35"/>
        <w:tblW w:w="96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8"/>
      </w:tblGrid>
      <w:tr w14:paraId="259BED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8" w:type="dxa"/>
            <w:tcBorders>
              <w:top w:val="nil"/>
              <w:left w:val="nil"/>
              <w:bottom w:val="nil"/>
              <w:right w:val="nil"/>
            </w:tcBorders>
            <w:shd w:val="clear" w:color="auto" w:fill="auto"/>
          </w:tcPr>
          <w:p w14:paraId="2F21252D">
            <w:pPr>
              <w:pStyle w:val="126"/>
              <w:framePr w:wrap="around"/>
              <w:rPr>
                <w:kern w:val="2"/>
              </w:rPr>
            </w:pPr>
            <w:r>
              <w:rPr>
                <w:kern w:val="2"/>
              </w:rPr>
              <mc:AlternateContent>
                <mc:Choice Requires="wps">
                  <w:drawing>
                    <wp:anchor distT="0" distB="0" distL="114300" distR="114300" simplePos="0" relativeHeight="251665408"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txbx>
                              <w:txbxContent>
                                <w:p w14:paraId="68B696F5">
                                  <w:pPr>
                                    <w:jc w:val="center"/>
                                  </w:pPr>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107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K4v7NUAAAAHAQAADwAAAAAA&#10;AAABACAAAAAiAAAAZHJzL2Rvd25yZXYueG1sUEsBAhQAFAAAAAgAh07iQDGh2i4WAgAAOQQAAA4A&#10;AAAAAAAAAQAgAAAAJAEAAGRycy9lMm9Eb2MueG1sUEsFBgAAAAAGAAYAWQEAAKwFAAAAAA==&#10;">
                      <v:fill on="t" focussize="0,0"/>
                      <v:stroke on="f"/>
                      <v:imagedata o:title=""/>
                      <o:lock v:ext="edit" aspectratio="f"/>
                      <v:textbox>
                        <w:txbxContent>
                          <w:p w14:paraId="68B696F5">
                            <w:pPr>
                              <w:jc w:val="center"/>
                            </w:pPr>
                          </w:p>
                        </w:txbxContent>
                      </v:textbox>
                    </v:rect>
                  </w:pict>
                </mc:Fallback>
              </mc:AlternateContent>
            </w:r>
            <w:r>
              <w:rPr>
                <w:kern w:val="2"/>
              </w:rPr>
              <w:fldChar w:fldCharType="begin">
                <w:ffData>
                  <w:name w:val="BAH"/>
                  <w:enabled/>
                  <w:calcOnExit w:val="0"/>
                  <w:textInput/>
                </w:ffData>
              </w:fldChar>
            </w:r>
            <w:bookmarkStart w:id="2" w:name="BAH"/>
            <w:r>
              <w:rPr>
                <w:kern w:val="2"/>
              </w:rPr>
              <w:instrText xml:space="preserve"> FORMTEXT </w:instrText>
            </w:r>
            <w:r>
              <w:rPr>
                <w:kern w:val="2"/>
              </w:rPr>
              <w:fldChar w:fldCharType="separate"/>
            </w:r>
            <w:r>
              <w:rPr>
                <w:kern w:val="2"/>
              </w:rPr>
              <w:t>     </w:t>
            </w:r>
            <w:r>
              <w:rPr>
                <w:kern w:val="2"/>
              </w:rPr>
              <w:fldChar w:fldCharType="end"/>
            </w:r>
            <w:bookmarkEnd w:id="2"/>
          </w:p>
        </w:tc>
      </w:tr>
    </w:tbl>
    <w:p w14:paraId="69EBF837">
      <w:pPr>
        <w:pStyle w:val="69"/>
        <w:framePr w:wrap="around"/>
        <w:spacing w:before="156" w:after="156"/>
      </w:pPr>
      <w:r>
        <w:drawing>
          <wp:inline distT="0" distB="0" distL="0" distR="0">
            <wp:extent cx="1438910" cy="7251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438910" cy="725170"/>
                    </a:xfrm>
                    <a:prstGeom prst="rect">
                      <a:avLst/>
                    </a:prstGeom>
                    <a:noFill/>
                  </pic:spPr>
                </pic:pic>
              </a:graphicData>
            </a:graphic>
          </wp:inline>
        </w:drawing>
      </w:r>
      <w:r>
        <w:rPr>
          <w:rFonts w:hint="eastAsia"/>
        </w:rPr>
        <w:t>GB</w:t>
      </w:r>
    </w:p>
    <w:p w14:paraId="1C9E543D">
      <w:pPr>
        <w:pStyle w:val="69"/>
        <w:framePr w:wrap="around"/>
      </w:pPr>
    </w:p>
    <w:p w14:paraId="01125E1D">
      <w:pPr>
        <w:framePr w:hSpace="181" w:vSpace="181" w:wrap="around" w:vAnchor="page" w:hAnchor="page" w:x="1395" w:y="2341" w:anchorLock="1"/>
        <w:kinsoku w:val="0"/>
        <w:overflowPunct w:val="0"/>
        <w:autoSpaceDE w:val="0"/>
        <w:autoSpaceDN w:val="0"/>
        <w:spacing w:line="240" w:lineRule="atLeast"/>
        <w:jc w:val="distribute"/>
        <w:rPr>
          <w:rFonts w:ascii="宋体"/>
          <w:b/>
          <w:bCs/>
          <w:spacing w:val="20"/>
          <w:w w:val="148"/>
          <w:kern w:val="0"/>
          <w:sz w:val="48"/>
          <w:szCs w:val="20"/>
        </w:rPr>
      </w:pPr>
      <w:r>
        <w:rPr>
          <w:rFonts w:hint="eastAsia" w:ascii="宋体"/>
          <w:b/>
          <w:bCs/>
          <w:spacing w:val="20"/>
          <w:w w:val="148"/>
          <w:kern w:val="0"/>
          <w:sz w:val="48"/>
          <w:szCs w:val="20"/>
        </w:rPr>
        <w:t>中华人民共和国国家标准</w:t>
      </w:r>
    </w:p>
    <w:p w14:paraId="38B1299F">
      <w:pPr>
        <w:pStyle w:val="50"/>
        <w:framePr w:w="9521" w:wrap="around" w:x="1613"/>
        <w:rPr>
          <w:rFonts w:hAnsi="黑体"/>
        </w:rPr>
      </w:pPr>
      <w:r>
        <w:rPr>
          <w:rFonts w:hint="eastAsia" w:ascii="Times New Roman"/>
        </w:rPr>
        <w:t>GB</w:t>
      </w:r>
      <w:r>
        <w:rPr>
          <w:rFonts w:hint="eastAsia" w:ascii="宋体" w:hAnsi="宋体" w:eastAsia="宋体"/>
          <w:kern w:val="2"/>
        </w:rPr>
        <w:t>/</w:t>
      </w:r>
      <w:r>
        <w:rPr>
          <w:rFonts w:ascii="Times New Roman" w:eastAsia="宋体"/>
          <w:kern w:val="2"/>
        </w:rPr>
        <w:t>T</w:t>
      </w:r>
      <w:r>
        <w:rPr>
          <w:rFonts w:ascii="Times New Roman"/>
        </w:rPr>
        <w:t xml:space="preserve"> </w:t>
      </w:r>
      <w:r>
        <w:rPr>
          <w:rFonts w:hint="eastAsia" w:ascii="Times New Roman"/>
          <w:lang w:val="en-US" w:eastAsia="zh-CN"/>
        </w:rPr>
        <w:t>22607</w:t>
      </w:r>
      <w:r>
        <w:rPr>
          <w:rFonts w:hAnsi="黑体"/>
        </w:rPr>
        <w:t>—</w:t>
      </w:r>
      <w:bookmarkStart w:id="3"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3"/>
    </w:p>
    <w:tbl>
      <w:tblPr>
        <w:tblStyle w:val="35"/>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47"/>
      </w:tblGrid>
      <w:tr w14:paraId="4B4FB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47" w:type="dxa"/>
            <w:tcBorders>
              <w:top w:val="nil"/>
              <w:left w:val="nil"/>
              <w:bottom w:val="nil"/>
              <w:right w:val="nil"/>
            </w:tcBorders>
            <w:shd w:val="clear" w:color="auto" w:fill="auto"/>
          </w:tcPr>
          <w:p w14:paraId="7F967D3E">
            <w:pPr>
              <w:pStyle w:val="79"/>
              <w:framePr w:w="9521" w:wrap="around" w:x="1613"/>
              <w:wordWrap w:val="0"/>
              <w:ind w:firstLine="5460" w:firstLineChars="2600"/>
              <w:rPr>
                <w:rFonts w:hint="default"/>
                <w:kern w:val="2"/>
                <w:lang w:val="en-US"/>
              </w:rPr>
            </w:pPr>
            <w:bookmarkStart w:id="4" w:name="DT"/>
            <w:r>
              <w:rPr>
                <w:kern w:val="2"/>
              </w:rPr>
              <mc:AlternateContent>
                <mc:Choice Requires="wps">
                  <w:drawing>
                    <wp:anchor distT="0" distB="0" distL="114300" distR="114300" simplePos="0" relativeHeight="251663360"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7"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txbx>
                              <w:txbxContent>
                                <w:p w14:paraId="46603DDD">
                                  <w:pPr>
                                    <w:jc w:val="center"/>
                                  </w:pPr>
                                </w:p>
                              </w:txbxContent>
                            </wps:txbx>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3120;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mDyy9YAAAAIAQAADwAAAAAAAAAB&#10;ACAAAAAiAAAAZHJzL2Rvd25yZXYueG1sUEsBAhQAFAAAAAgAh07iQCLXHscSAgAAOQQAAA4AAAAA&#10;AAAAAQAgAAAAJQEAAGRycy9lMm9Eb2MueG1sUEsFBgAAAAAGAAYAWQEAAKkFAAAAAA==&#10;">
                      <v:fill on="t" focussize="0,0"/>
                      <v:stroke on="f"/>
                      <v:imagedata o:title=""/>
                      <o:lock v:ext="edit" aspectratio="f"/>
                      <v:textbox>
                        <w:txbxContent>
                          <w:p w14:paraId="46603DDD">
                            <w:pPr>
                              <w:jc w:val="center"/>
                            </w:pPr>
                          </w:p>
                        </w:txbxContent>
                      </v:textbox>
                    </v:rect>
                  </w:pict>
                </mc:Fallback>
              </mc:AlternateContent>
            </w:r>
            <w:bookmarkEnd w:id="4"/>
            <w:r>
              <w:rPr>
                <w:rFonts w:hint="eastAsia"/>
                <w:kern w:val="2"/>
                <w:lang w:val="en-US" w:eastAsia="zh-CN"/>
              </w:rPr>
              <w:t>代替 GB/T 22607-2008</w:t>
            </w:r>
          </w:p>
        </w:tc>
      </w:tr>
    </w:tbl>
    <w:p w14:paraId="4D834350">
      <w:pPr>
        <w:pStyle w:val="50"/>
        <w:framePr w:w="9521" w:wrap="around" w:x="1613"/>
        <w:rPr>
          <w:rFonts w:hAnsi="黑体"/>
        </w:rPr>
      </w:pPr>
    </w:p>
    <w:p w14:paraId="3FBA27D5">
      <w:pPr>
        <w:pStyle w:val="81"/>
        <w:framePr w:wrap="around"/>
      </w:pPr>
      <w:bookmarkStart w:id="5" w:name="StdName"/>
      <w:r>
        <w:rPr>
          <w:rFonts w:hint="eastAsia"/>
        </w:rPr>
        <w:fldChar w:fldCharType="begin">
          <w:ffData>
            <w:name w:val="StdName"/>
            <w:enabled/>
            <w:calcOnExit w:val="0"/>
            <w:textInput>
              <w:default w:val="联苯菊酯原药"/>
            </w:textInput>
          </w:ffData>
        </w:fldChar>
      </w:r>
      <w:r>
        <w:rPr>
          <w:rFonts w:hint="eastAsia"/>
        </w:rPr>
        <w:instrText xml:space="preserve">FORMTEXT</w:instrText>
      </w:r>
      <w:r>
        <w:rPr>
          <w:rFonts w:hint="eastAsia"/>
        </w:rPr>
        <w:fldChar w:fldCharType="separate"/>
      </w:r>
      <w:r>
        <w:rPr>
          <w:rFonts w:hint="eastAsia"/>
          <w:lang w:val="en-US" w:eastAsia="zh-CN"/>
        </w:rPr>
        <w:t>莠去津可湿性粉剂</w:t>
      </w:r>
      <w:r>
        <w:rPr>
          <w:rFonts w:hint="eastAsia"/>
        </w:rPr>
        <w:fldChar w:fldCharType="end"/>
      </w:r>
      <w:bookmarkEnd w:id="5"/>
    </w:p>
    <w:p w14:paraId="6396F310">
      <w:pPr>
        <w:pStyle w:val="82"/>
        <w:framePr w:wrap="around"/>
        <w:rPr>
          <w:rFonts w:hint="default" w:ascii="Times New Roman" w:hAnsi="Times New Roman" w:eastAsia="黑体" w:cs="Times New Roman"/>
          <w:lang w:val="en-US" w:eastAsia="zh-CN"/>
        </w:rPr>
      </w:pPr>
      <w:r>
        <w:rPr>
          <w:rFonts w:hint="eastAsia" w:cs="Times New Roman"/>
          <w:lang w:val="en-US" w:eastAsia="zh-CN"/>
        </w:rPr>
        <w:t>Atrazine</w:t>
      </w:r>
      <w:r>
        <w:rPr>
          <w:rFonts w:hint="default" w:ascii="Times New Roman" w:hAnsi="Times New Roman" w:cs="Times New Roman"/>
          <w:lang w:val="en-US" w:eastAsia="zh-CN"/>
        </w:rPr>
        <w:t xml:space="preserve"> wettable powder</w:t>
      </w:r>
    </w:p>
    <w:p w14:paraId="30F7A11A">
      <w:pPr>
        <w:pStyle w:val="83"/>
        <w:framePr w:wrap="around"/>
      </w:pPr>
    </w:p>
    <w:tbl>
      <w:tblPr>
        <w:tblStyle w:val="35"/>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4F479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9" w:type="dxa"/>
            <w:tcBorders>
              <w:top w:val="nil"/>
              <w:left w:val="nil"/>
              <w:bottom w:val="nil"/>
              <w:right w:val="nil"/>
            </w:tcBorders>
            <w:shd w:val="clear" w:color="auto" w:fill="auto"/>
          </w:tcPr>
          <w:p w14:paraId="26EC38B1">
            <w:pPr>
              <w:pStyle w:val="84"/>
              <w:framePr w:wrap="around"/>
              <w:rPr>
                <w:kern w:val="2"/>
              </w:rPr>
            </w:pPr>
            <w:r>
              <w:rPr>
                <w:rFonts w:hint="eastAsia" w:ascii="Times New Roman"/>
                <w:kern w:val="2"/>
                <w:sz w:val="21"/>
                <w:szCs w:val="24"/>
              </w:rPr>
              <w:t>（</w:t>
            </w:r>
            <w:r>
              <w:rPr>
                <w:rFonts w:hint="eastAsia" w:ascii="Times New Roman"/>
                <w:kern w:val="2"/>
                <w:sz w:val="21"/>
                <w:szCs w:val="24"/>
                <w:lang w:val="en-US" w:eastAsia="zh-CN"/>
              </w:rPr>
              <w:t>征求意见</w:t>
            </w:r>
            <w:r>
              <w:rPr>
                <w:rFonts w:hint="eastAsia" w:ascii="Times New Roman"/>
                <w:kern w:val="2"/>
                <w:sz w:val="21"/>
                <w:szCs w:val="24"/>
              </w:rPr>
              <w:t>稿</w:t>
            </w:r>
            <w:r>
              <w:rPr>
                <w:rFonts w:ascii="Times New Roman"/>
                <w:kern w:val="2"/>
                <w:sz w:val="21"/>
                <w:szCs w:val="24"/>
              </w:rPr>
              <w:t>）</w:t>
            </w:r>
            <w:r>
              <w:rPr>
                <w:kern w:val="2"/>
              </w:rP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6"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txbx>
                              <w:txbxContent>
                                <w:p w14:paraId="1FD452CC">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209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WJrpLVAAAACgEAAA8AAAAAAAAAAQAg&#10;AAAAIgAAAGRycy9kb3ducmV2LnhtbFBLAQIUABQAAAAIAIdO4kBxDxSNEQIAADkEAAAOAAAAAAAA&#10;AAEAIAAAACQBAABkcnMvZTJvRG9jLnhtbFBLBQYAAAAABgAGAFkBAACnBQAAAAA=&#10;">
                      <v:fill on="t" focussize="0,0"/>
                      <v:stroke on="f"/>
                      <v:imagedata o:title=""/>
                      <o:lock v:ext="edit" aspectratio="f"/>
                      <v:textbox>
                        <w:txbxContent>
                          <w:p w14:paraId="1FD452CC">
                            <w:pPr>
                              <w:jc w:val="center"/>
                            </w:pPr>
                          </w:p>
                        </w:txbxContent>
                      </v:textbox>
                      <w10:anchorlock/>
                    </v:rect>
                  </w:pict>
                </mc:Fallback>
              </mc:AlternateContent>
            </w:r>
          </w:p>
        </w:tc>
      </w:tr>
      <w:tr w14:paraId="25BF6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9" w:type="dxa"/>
            <w:tcBorders>
              <w:top w:val="nil"/>
              <w:left w:val="nil"/>
              <w:bottom w:val="nil"/>
              <w:right w:val="nil"/>
            </w:tcBorders>
            <w:shd w:val="clear" w:color="auto" w:fill="auto"/>
          </w:tcPr>
          <w:p w14:paraId="0814EC71">
            <w:pPr>
              <w:pStyle w:val="85"/>
              <w:framePr w:wrap="around"/>
              <w:rPr>
                <w:rFonts w:hint="eastAsia" w:ascii="宋体" w:hAnsi="Times New Roman" w:eastAsia="宋体" w:cs="Times New Roman"/>
                <w:kern w:val="2"/>
                <w:sz w:val="21"/>
                <w:szCs w:val="28"/>
                <w:lang w:val="en-US" w:eastAsia="zh-CN" w:bidi="ar-SA"/>
              </w:rPr>
            </w:pPr>
            <w:bookmarkStart w:id="6" w:name="WCRQ"/>
            <w:r>
              <w:rPr>
                <w:rFonts w:hint="eastAsia" w:ascii="宋体" w:hAnsi="Times New Roman" w:eastAsia="宋体" w:cs="Times New Roman"/>
                <w:kern w:val="2"/>
                <w:sz w:val="21"/>
                <w:szCs w:val="28"/>
                <w:lang w:val="en-US" w:eastAsia="zh-CN" w:bidi="ar-SA"/>
              </w:rPr>
              <w:fldChar w:fldCharType="begin">
                <w:ffData>
                  <w:name w:val="WCRQ"/>
                  <w:enabled/>
                  <w:calcOnExit w:val="0"/>
                  <w:textInput>
                    <w:default w:val="（本稿完成日期：2024.12）"/>
                  </w:textInput>
                </w:ffData>
              </w:fldChar>
            </w:r>
            <w:r>
              <w:rPr>
                <w:rFonts w:hint="eastAsia" w:ascii="宋体" w:hAnsi="Times New Roman" w:eastAsia="宋体" w:cs="Times New Roman"/>
                <w:kern w:val="2"/>
                <w:sz w:val="21"/>
                <w:szCs w:val="28"/>
                <w:lang w:val="en-US" w:eastAsia="zh-CN" w:bidi="ar-SA"/>
              </w:rPr>
              <w:instrText xml:space="preserve">FORMTEXT</w:instrText>
            </w:r>
            <w:r>
              <w:rPr>
                <w:rFonts w:hint="eastAsia" w:ascii="宋体" w:hAnsi="Times New Roman" w:eastAsia="宋体" w:cs="Times New Roman"/>
                <w:kern w:val="2"/>
                <w:sz w:val="21"/>
                <w:szCs w:val="28"/>
                <w:lang w:val="en-US" w:eastAsia="zh-CN" w:bidi="ar-SA"/>
              </w:rPr>
              <w:fldChar w:fldCharType="separate"/>
            </w:r>
            <w:r>
              <w:rPr>
                <w:rFonts w:hint="eastAsia" w:ascii="宋体" w:hAnsi="Times New Roman" w:eastAsia="宋体" w:cs="Times New Roman"/>
                <w:kern w:val="2"/>
                <w:sz w:val="21"/>
                <w:szCs w:val="28"/>
                <w:lang w:val="en-US" w:eastAsia="zh-CN" w:bidi="ar-SA"/>
              </w:rPr>
              <w:t>（本稿完成日期：202</w:t>
            </w:r>
            <w:r>
              <w:rPr>
                <w:rFonts w:hint="eastAsia" w:cs="Times New Roman"/>
                <w:kern w:val="2"/>
                <w:sz w:val="21"/>
                <w:szCs w:val="28"/>
                <w:lang w:val="en-US" w:eastAsia="zh-CN" w:bidi="ar-SA"/>
              </w:rPr>
              <w:t>5</w:t>
            </w:r>
            <w:r>
              <w:rPr>
                <w:rFonts w:hint="eastAsia" w:ascii="宋体" w:hAnsi="Times New Roman" w:eastAsia="宋体" w:cs="Times New Roman"/>
                <w:kern w:val="2"/>
                <w:sz w:val="21"/>
                <w:szCs w:val="28"/>
                <w:lang w:val="en-US" w:eastAsia="zh-CN" w:bidi="ar-SA"/>
              </w:rPr>
              <w:t>.1</w:t>
            </w:r>
            <w:r>
              <w:rPr>
                <w:rFonts w:hint="eastAsia" w:cs="Times New Roman"/>
                <w:kern w:val="2"/>
                <w:sz w:val="21"/>
                <w:szCs w:val="28"/>
                <w:lang w:val="en-US" w:eastAsia="zh-CN" w:bidi="ar-SA"/>
              </w:rPr>
              <w:t>0</w:t>
            </w:r>
            <w:r>
              <w:rPr>
                <w:rFonts w:hint="eastAsia" w:ascii="宋体" w:hAnsi="Times New Roman" w:eastAsia="宋体" w:cs="Times New Roman"/>
                <w:kern w:val="2"/>
                <w:sz w:val="21"/>
                <w:szCs w:val="28"/>
                <w:lang w:val="en-US" w:eastAsia="zh-CN" w:bidi="ar-SA"/>
              </w:rPr>
              <w:t>）</w:t>
            </w:r>
            <w:r>
              <w:rPr>
                <w:rFonts w:hint="eastAsia" w:ascii="宋体" w:hAnsi="Times New Roman" w:eastAsia="宋体" w:cs="Times New Roman"/>
                <w:kern w:val="2"/>
                <w:sz w:val="21"/>
                <w:szCs w:val="28"/>
                <w:lang w:val="en-US" w:eastAsia="zh-CN" w:bidi="ar-SA"/>
              </w:rPr>
              <w:fldChar w:fldCharType="end"/>
            </w:r>
            <w:bookmarkEnd w:id="6"/>
          </w:p>
          <w:p w14:paraId="0B7BDF8B">
            <w:pPr>
              <w:framePr w:wrap="around" w:vAnchor="margin" w:hAnchor="text" w:y="1"/>
              <w:bidi w:val="0"/>
              <w:jc w:val="center"/>
              <w:rPr>
                <w:rFonts w:hint="eastAsia"/>
                <w:lang w:val="en-US" w:eastAsia="zh-CN"/>
              </w:rPr>
            </w:pPr>
          </w:p>
          <w:p w14:paraId="3D46E93E">
            <w:pPr>
              <w:framePr w:wrap="around" w:vAnchor="margin" w:hAnchor="text" w:y="1"/>
              <w:bidi w:val="0"/>
              <w:jc w:val="center"/>
              <w:rPr>
                <w:rFonts w:hint="eastAsia"/>
                <w:lang w:val="en-US" w:eastAsia="zh-CN"/>
              </w:rPr>
            </w:pPr>
            <w:r>
              <w:rPr>
                <w:rFonts w:hint="eastAsia"/>
                <w:lang w:val="en-US" w:eastAsia="zh-CN"/>
              </w:rPr>
              <w:t>在提交反馈意见时，请将您知道的相关专利连同支持性文件一并附上</w:t>
            </w:r>
          </w:p>
        </w:tc>
      </w:tr>
    </w:tbl>
    <w:p w14:paraId="3AEA8396">
      <w:pPr>
        <w:pStyle w:val="133"/>
      </w:pPr>
      <w:bookmarkStart w:id="7"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8"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r>
        <mc:AlternateContent>
          <mc:Choice Requires="wps">
            <w:drawing>
              <wp:anchor distT="0" distB="0" distL="114300" distR="114300" simplePos="0" relativeHeight="251661312" behindDoc="0" locked="1" layoutInCell="1" allowOverlap="1">
                <wp:simplePos x="0" y="0"/>
                <wp:positionH relativeFrom="column">
                  <wp:posOffset>-122555</wp:posOffset>
                </wp:positionH>
                <wp:positionV relativeFrom="page">
                  <wp:posOffset>9251950</wp:posOffset>
                </wp:positionV>
                <wp:extent cx="6120130" cy="0"/>
                <wp:effectExtent l="0" t="4445" r="0" b="5080"/>
                <wp:wrapNone/>
                <wp:docPr id="5" name="Line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lumMod val="100000"/>
                              <a:lumOff val="0"/>
                            </a:srgbClr>
                          </a:solidFill>
                          <a:round/>
                        </a:ln>
                        <a:effectLst/>
                      </wps:spPr>
                      <wps:bodyPr/>
                    </wps:wsp>
                  </a:graphicData>
                </a:graphic>
              </wp:anchor>
            </w:drawing>
          </mc:Choice>
          <mc:Fallback>
            <w:pict>
              <v:line id="Line 10" o:spid="_x0000_s1026" o:spt="20" style="position:absolute;left:0pt;margin-left:-9.65pt;margin-top:728.5pt;height:0pt;width:481.9pt;mso-position-vertical-relative:page;z-index:251661312;mso-width-relative:page;mso-height-relative:page;" filled="f" stroked="t" coordsize="21600,21600" o:gfxdata="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h2NrdgAAAAN&#10;AQAADwAAAAAAAAABACAAAAAiAAAAZHJzL2Rvd25yZXYueG1sUEsBAhQAFAAAAAgAh07iQGc6obHj&#10;AQAA5AMAAA4AAAAAAAAAAQAgAAAAJwEAAGRycy9lMm9Eb2MueG1sUEsFBgAAAAAGAAYAWQEAAHwF&#10;AAAAAA==&#10;">
                <v:fill on="f" focussize="0,0"/>
                <v:stroke color="#000000" joinstyle="round"/>
                <v:imagedata o:title=""/>
                <o:lock v:ext="edit" aspectratio="f"/>
                <w10:anchorlock/>
              </v:line>
            </w:pict>
          </mc:Fallback>
        </mc:AlternateContent>
      </w:r>
    </w:p>
    <w:p w14:paraId="51C6D514">
      <w:pPr>
        <w:pStyle w:val="134"/>
        <w:framePr w:wrap="around" w:hAnchor="page" w:x="6901" w:y="14061"/>
      </w:pPr>
      <w:bookmarkStart w:id="9"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bookmarkStart w:id="10"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bookmarkStart w:id="11"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14:paraId="53E933F6">
      <w:pPr>
        <w:pStyle w:val="24"/>
        <w:ind w:firstLine="0" w:firstLineChars="0"/>
      </w:pPr>
      <w: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ragraph">
                  <wp:posOffset>2176145</wp:posOffset>
                </wp:positionV>
                <wp:extent cx="6120130" cy="0"/>
                <wp:effectExtent l="0" t="4445" r="0" b="5080"/>
                <wp:wrapNone/>
                <wp:docPr id="2"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lumMod val="100000"/>
                              <a:lumOff val="0"/>
                            </a:srgbClr>
                          </a:solidFill>
                          <a:round/>
                        </a:ln>
                        <a:effectLst/>
                      </wps:spPr>
                      <wps:bodyPr/>
                    </wps:wsp>
                  </a:graphicData>
                </a:graphic>
              </wp:anchor>
            </w:drawing>
          </mc:Choice>
          <mc:Fallback>
            <w:pict>
              <v:line id="Line 11" o:spid="_x0000_s1026" o:spt="20" style="position:absolute;left:0pt;margin-left:-0.05pt;margin-top:171.35pt;height:0pt;width:481.9pt;z-index:251662336;mso-width-relative:page;mso-height-relative:page;" filled="f" stroked="t" coordsize="21600,21600" o:gfxdata="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t4FqNYAAAAJAQAA&#10;DwAAAAAAAAABACAAAAAiAAAAZHJzL2Rvd25yZXYueG1sUEsBAhQAFAAAAAgAh07iQBz8oYbiAQAA&#10;5AMAAA4AAAAAAAAAAQAgAAAAJQEAAGRycy9lMm9Eb2MueG1sUEsFBgAAAAAGAAYAWQEAAHkFAAAA&#10;AA==&#10;">
                <v:fill on="f" focussize="0,0"/>
                <v:stroke color="#000000" joinstyle="round"/>
                <v:imagedata o:title=""/>
                <o:lock v:ext="edit" aspectratio="f"/>
              </v:line>
            </w:pict>
          </mc:Fallback>
        </mc:AlternateContent>
      </w:r>
    </w:p>
    <w:p w14:paraId="347B3A16"/>
    <w:p w14:paraId="76703009"/>
    <w:p w14:paraId="48EFC580"/>
    <w:p w14:paraId="31789FA2"/>
    <w:p w14:paraId="5F6DF53F">
      <w:pPr>
        <w:sectPr>
          <w:footerReference r:id="rId3" w:type="default"/>
          <w:footerReference r:id="rId4" w:type="even"/>
          <w:pgSz w:w="11906" w:h="16838"/>
          <w:pgMar w:top="567" w:right="850" w:bottom="1134" w:left="1418" w:header="0" w:footer="0" w:gutter="0"/>
          <w:pgNumType w:start="1"/>
          <w:cols w:space="425" w:num="1"/>
          <w:docGrid w:type="lines" w:linePitch="312" w:charSpace="0"/>
        </w:sectPr>
      </w:pPr>
      <w:r>
        <w:rPr>
          <w:sz w:val="21"/>
        </w:rPr>
        <mc:AlternateContent>
          <mc:Choice Requires="wps">
            <w:drawing>
              <wp:anchor distT="0" distB="0" distL="114300" distR="114300" simplePos="0" relativeHeight="251666432" behindDoc="0" locked="0" layoutInCell="1" allowOverlap="1">
                <wp:simplePos x="0" y="0"/>
                <wp:positionH relativeFrom="column">
                  <wp:posOffset>1344295</wp:posOffset>
                </wp:positionH>
                <wp:positionV relativeFrom="paragraph">
                  <wp:posOffset>6030595</wp:posOffset>
                </wp:positionV>
                <wp:extent cx="3105150" cy="807085"/>
                <wp:effectExtent l="0" t="0" r="0" b="0"/>
                <wp:wrapNone/>
                <wp:docPr id="36" name="文本框 2"/>
                <wp:cNvGraphicFramePr/>
                <a:graphic xmlns:a="http://schemas.openxmlformats.org/drawingml/2006/main">
                  <a:graphicData uri="http://schemas.microsoft.com/office/word/2010/wordprocessingShape">
                    <wps:wsp>
                      <wps:cNvSpPr txBox="1">
                        <a:spLocks noChangeArrowheads="1"/>
                      </wps:cNvSpPr>
                      <wps:spPr bwMode="auto">
                        <a:xfrm>
                          <a:off x="2282825" y="9469120"/>
                          <a:ext cx="3105150" cy="807085"/>
                        </a:xfrm>
                        <a:prstGeom prst="rect">
                          <a:avLst/>
                        </a:prstGeom>
                        <a:noFill/>
                        <a:ln w="9525">
                          <a:noFill/>
                          <a:miter lim="800000"/>
                        </a:ln>
                        <a:effectLst/>
                      </wps:spPr>
                      <wps:linkedTxbx id="6" seq="1"/>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05.85pt;margin-top:474.85pt;height:63.55pt;width:244.5pt;z-index:251666432;mso-width-relative:page;mso-height-relative:page;" filled="f" stroked="f" coordsize="21600,21600" o:gfxdata="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A9LVNgAAAAMAQAADwAAAAAAAAABACAAAAAiAAAAZHJzL2Rvd25yZXYueG1sUEsB&#10;AhQAFAAAAAgAh07iQC4R5oEuAgAAOQQAAA4AAAAAAAAAAQAgAAAAJwEAAGRycy9lMm9Eb2MueG1s&#10;UEsFBgAAAAAGAAYAWQEAAMcFAAAAAA==&#10;">
                <v:fill on="f" focussize="0,0"/>
                <v:stroke on="f" miterlimit="8" joinstyle="miter"/>
                <v:imagedata o:title=""/>
                <o:lock v:ext="edit" aspectratio="f"/>
                <v:textbox style="mso-fit-shape-to-text:t;">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4528820</wp:posOffset>
                </wp:positionH>
                <wp:positionV relativeFrom="paragraph">
                  <wp:posOffset>6106160</wp:posOffset>
                </wp:positionV>
                <wp:extent cx="862330" cy="476250"/>
                <wp:effectExtent l="4445" t="5080" r="9525" b="13970"/>
                <wp:wrapNone/>
                <wp:docPr id="16" name="文本框 219"/>
                <wp:cNvGraphicFramePr/>
                <a:graphic xmlns:a="http://schemas.openxmlformats.org/drawingml/2006/main">
                  <a:graphicData uri="http://schemas.microsoft.com/office/word/2010/wordprocessingShape">
                    <wps:wsp>
                      <wps:cNvSpPr txBox="1"/>
                      <wps:spPr>
                        <a:xfrm>
                          <a:off x="0" y="0"/>
                          <a:ext cx="862330" cy="47625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6B30CFC">
                            <w:pPr>
                              <w:rPr>
                                <w:rFonts w:ascii="黑体" w:hAnsi="黑体" w:eastAsia="黑体"/>
                                <w:b/>
                                <w:color w:val="FFFFFF" w:themeColor="background1"/>
                                <w:sz w:val="28"/>
                                <w:szCs w:val="28"/>
                                <w14:textFill>
                                  <w14:solidFill>
                                    <w14:schemeClr w14:val="bg1"/>
                                  </w14:solidFill>
                                </w14:textFill>
                              </w:rPr>
                            </w:pPr>
                            <w:r>
                              <w:rPr>
                                <w:rFonts w:ascii="黑体" w:hAnsi="黑体" w:eastAsia="黑体"/>
                                <w:b/>
                                <w:sz w:val="28"/>
                                <w:szCs w:val="28"/>
                              </w:rPr>
                              <w:t>发</w:t>
                            </w:r>
                            <w:r>
                              <w:rPr>
                                <w:rFonts w:hint="eastAsia" w:ascii="黑体" w:hAnsi="黑体" w:eastAsia="黑体"/>
                                <w:b/>
                                <w:sz w:val="28"/>
                                <w:szCs w:val="28"/>
                              </w:rPr>
                              <w:t xml:space="preserve"> </w:t>
                            </w:r>
                            <w:r>
                              <w:rPr>
                                <w:rFonts w:ascii="黑体" w:hAnsi="黑体" w:eastAsia="黑体"/>
                                <w:b/>
                                <w:sz w:val="28"/>
                                <w:szCs w:val="28"/>
                              </w:rPr>
                              <w:t>布</w:t>
                            </w:r>
                          </w:p>
                        </w:txbxContent>
                      </wps:txbx>
                      <wps:bodyPr upright="1"/>
                    </wps:wsp>
                  </a:graphicData>
                </a:graphic>
              </wp:anchor>
            </w:drawing>
          </mc:Choice>
          <mc:Fallback>
            <w:pict>
              <v:shape id="文本框 219" o:spid="_x0000_s1026" o:spt="202" type="#_x0000_t202" style="position:absolute;left:0pt;margin-left:356.6pt;margin-top:480.8pt;height:37.5pt;width:67.9pt;z-index:251670528;mso-width-relative:page;mso-height-relative:page;" fillcolor="#FFFFFF" filled="t" stroked="t" coordsize="21600,21600" o:gfxdata="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3SN3c2gAAAAwBAAAPAAAAAAAAAAEAIAAA&#10;ACIAAABkcnMvZG93bnJldi54bWxQSwECFAAUAAAACACHTuJAaqUvPQoCAAA4BAAADgAAAAAAAAAB&#10;ACAAAAApAQAAZHJzL2Uyb0RvYy54bWxQSwUGAAAAAAYABgBZAQAApQUAAAAA&#10;">
                <v:fill on="t" focussize="0,0"/>
                <v:stroke color="#FFFFFF" joinstyle="miter"/>
                <v:imagedata o:title=""/>
                <o:lock v:ext="edit" aspectratio="f"/>
                <v:textbox>
                  <w:txbxContent>
                    <w:p w14:paraId="56B30CFC">
                      <w:pPr>
                        <w:rPr>
                          <w:rFonts w:ascii="黑体" w:hAnsi="黑体" w:eastAsia="黑体"/>
                          <w:b/>
                          <w:color w:val="FFFFFF" w:themeColor="background1"/>
                          <w:sz w:val="28"/>
                          <w:szCs w:val="28"/>
                          <w14:textFill>
                            <w14:solidFill>
                              <w14:schemeClr w14:val="bg1"/>
                            </w14:solidFill>
                          </w14:textFill>
                        </w:rPr>
                      </w:pPr>
                      <w:r>
                        <w:rPr>
                          <w:rFonts w:ascii="黑体" w:hAnsi="黑体" w:eastAsia="黑体"/>
                          <w:b/>
                          <w:sz w:val="28"/>
                          <w:szCs w:val="28"/>
                        </w:rPr>
                        <w:t>发</w:t>
                      </w:r>
                      <w:r>
                        <w:rPr>
                          <w:rFonts w:hint="eastAsia" w:ascii="黑体" w:hAnsi="黑体" w:eastAsia="黑体"/>
                          <w:b/>
                          <w:sz w:val="28"/>
                          <w:szCs w:val="28"/>
                        </w:rPr>
                        <w:t xml:space="preserve"> </w:t>
                      </w:r>
                      <w:r>
                        <w:rPr>
                          <w:rFonts w:ascii="黑体" w:hAnsi="黑体" w:eastAsia="黑体"/>
                          <w:b/>
                          <w:sz w:val="28"/>
                          <w:szCs w:val="28"/>
                        </w:rPr>
                        <w:t>布</w:t>
                      </w:r>
                    </w:p>
                  </w:txbxContent>
                </v:textbox>
              </v:shape>
            </w:pict>
          </mc:Fallback>
        </mc:AlternateContent>
      </w:r>
      <w:r>
        <mc:AlternateContent>
          <mc:Choice Requires="wpg">
            <w:drawing>
              <wp:anchor distT="0" distB="0" distL="114300" distR="114300" simplePos="0" relativeHeight="251669504" behindDoc="0" locked="0" layoutInCell="1" allowOverlap="1">
                <wp:simplePos x="0" y="0"/>
                <wp:positionH relativeFrom="column">
                  <wp:posOffset>2684145</wp:posOffset>
                </wp:positionH>
                <wp:positionV relativeFrom="paragraph">
                  <wp:posOffset>9577705</wp:posOffset>
                </wp:positionV>
                <wp:extent cx="4200525" cy="457200"/>
                <wp:effectExtent l="0" t="0" r="0" b="0"/>
                <wp:wrapNone/>
                <wp:docPr id="13" name="组合 5"/>
                <wp:cNvGraphicFramePr/>
                <a:graphic xmlns:a="http://schemas.openxmlformats.org/drawingml/2006/main">
                  <a:graphicData uri="http://schemas.microsoft.com/office/word/2010/wordprocessingGroup">
                    <wpg:wgp>
                      <wpg:cNvGrpSpPr/>
                      <wpg:grpSpPr>
                        <a:xfrm>
                          <a:off x="0" y="0"/>
                          <a:ext cx="4200525" cy="457168"/>
                          <a:chOff x="0" y="0"/>
                          <a:chExt cx="4200235" cy="535410"/>
                        </a:xfrm>
                        <a:effectLst/>
                      </wpg:grpSpPr>
                      <wps:wsp>
                        <wps:cNvPr id="14" name="文本框 2"/>
                        <wps:cNvSpPr txBox="1">
                          <a:spLocks noChangeArrowheads="1"/>
                        </wps:cNvSpPr>
                        <wps:spPr bwMode="auto">
                          <a:xfrm>
                            <a:off x="0" y="0"/>
                            <a:ext cx="3105571" cy="415715"/>
                          </a:xfrm>
                          <a:prstGeom prst="rect">
                            <a:avLst/>
                          </a:prstGeom>
                          <a:noFill/>
                          <a:ln w="9525">
                            <a:noFill/>
                            <a:miter lim="800000"/>
                          </a:ln>
                          <a:effectLst/>
                        </wps:spPr>
                        <wps:txbx id="6">
                          <w:txbxContent>
                            <w:p w14:paraId="20D2F293">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57B0A9F9">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 xml:space="preserve">国家市场监督管理总局 </w:t>
                              </w:r>
                              <w:r>
                                <w:rPr>
                                  <w:rFonts w:ascii="华文中宋" w:hAnsi="华文中宋" w:eastAsia="华文中宋"/>
                                  <w:b/>
                                  <w:w w:val="90"/>
                                  <w:sz w:val="38"/>
                                  <w:szCs w:val="38"/>
                                </w:rPr>
                                <w:t xml:space="preserve">     </w:t>
                              </w:r>
                              <w:r>
                                <w:rPr>
                                  <w:rFonts w:hint="eastAsia" w:ascii="华文中宋" w:hAnsi="华文中宋" w:eastAsia="华文中宋"/>
                                  <w:b/>
                                  <w:w w:val="90"/>
                                  <w:sz w:val="38"/>
                                  <w:szCs w:val="38"/>
                                </w:rPr>
                                <w:t xml:space="preserve">国家标准化管理委员会 </w:t>
                              </w:r>
                              <w:r>
                                <w:rPr>
                                  <w:rFonts w:ascii="华文中宋" w:hAnsi="华文中宋" w:eastAsia="华文中宋"/>
                                  <w:b/>
                                  <w:w w:val="90"/>
                                  <w:sz w:val="38"/>
                                  <w:szCs w:val="38"/>
                                </w:rPr>
                                <w:t xml:space="preserve"> </w:t>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p>
                            <w:p w14:paraId="2F75949E"/>
                          </w:txbxContent>
                        </wps:txbx>
                        <wps:bodyPr rot="0" vert="horz" wrap="square" lIns="91440" tIns="45720" rIns="91440" bIns="45720" anchor="t" anchorCtr="0">
                          <a:spAutoFit/>
                        </wps:bodyPr>
                      </wps:wsp>
                      <wps:wsp>
                        <wps:cNvPr id="15" name="文本框 4"/>
                        <wps:cNvSpPr txBox="1"/>
                        <wps:spPr>
                          <a:xfrm>
                            <a:off x="3545766" y="72362"/>
                            <a:ext cx="654469" cy="463048"/>
                          </a:xfrm>
                          <a:prstGeom prst="rect">
                            <a:avLst/>
                          </a:prstGeom>
                          <a:noFill/>
                          <a:ln w="6350">
                            <a:noFill/>
                          </a:ln>
                          <a:effectLst/>
                        </wps:spPr>
                        <wps:txbx>
                          <w:txbxContent>
                            <w:p w14:paraId="5F2889C8">
                              <w:pPr>
                                <w:jc w:val="distribute"/>
                                <w:rPr>
                                  <w:rFonts w:ascii="黑体" w:hAnsi="黑体" w:eastAsia="黑体"/>
                                  <w:b/>
                                  <w:sz w:val="28"/>
                                  <w:szCs w:val="28"/>
                                </w:rPr>
                              </w:pPr>
                              <w:r>
                                <w:rPr>
                                  <w:rFonts w:hint="eastAsia" w:ascii="黑体" w:hAnsi="黑体" w:eastAsia="黑体"/>
                                  <w:b/>
                                  <w:sz w:val="28"/>
                                  <w:szCs w:val="28"/>
                                </w:rPr>
                                <w:t>发布发布发布</w:t>
                              </w:r>
                            </w:p>
                          </w:txbxContent>
                        </wps:txbx>
                        <wps:bodyPr rot="0" spcFirstLastPara="0" vert="horz" wrap="square" lIns="91440" tIns="45720" rIns="91440" bIns="45720" numCol="1" spcCol="0" rtlCol="0" fromWordArt="0" anchor="t" anchorCtr="0" forceAA="0" compatLnSpc="1">
                          <a:noAutofit/>
                        </wps:bodyPr>
                      </wps:wsp>
                    </wpg:wgp>
                  </a:graphicData>
                </a:graphic>
              </wp:anchor>
            </w:drawing>
          </mc:Choice>
          <mc:Fallback>
            <w:pict>
              <v:group id="组合 5" o:spid="_x0000_s1026" o:spt="203" style="position:absolute;left:0pt;margin-left:211.35pt;margin-top:754.15pt;height:36pt;width:330.75pt;z-index:251669504;mso-width-relative:page;mso-height-relative:page;" coordsize="4200235,535410" o:gfxdata="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">
                <o:lock v:ext="edit" aspectratio="f"/>
                <v:shape id="文本框 2" o:spid="_x0000_s1026" o:spt="202" type="#_x0000_t202" style="position:absolute;left:0;top:0;height:415715;width:3105571;" filled="f" stroked="f" coordsize="21600,21600" o:gfxdata="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qLMjS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style="mso-fit-shape-to-text:t;">
                    <w:txbxContent>
                      <w:p w14:paraId="20D2F293">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57B0A9F9">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 xml:space="preserve">国家市场监督管理总局 </w:t>
                        </w:r>
                        <w:r>
                          <w:rPr>
                            <w:rFonts w:ascii="华文中宋" w:hAnsi="华文中宋" w:eastAsia="华文中宋"/>
                            <w:b/>
                            <w:w w:val="90"/>
                            <w:sz w:val="38"/>
                            <w:szCs w:val="38"/>
                          </w:rPr>
                          <w:t xml:space="preserve">     </w:t>
                        </w:r>
                        <w:r>
                          <w:rPr>
                            <w:rFonts w:hint="eastAsia" w:ascii="华文中宋" w:hAnsi="华文中宋" w:eastAsia="华文中宋"/>
                            <w:b/>
                            <w:w w:val="90"/>
                            <w:sz w:val="38"/>
                            <w:szCs w:val="38"/>
                          </w:rPr>
                          <w:t xml:space="preserve">国家标准化管理委员会 </w:t>
                        </w:r>
                        <w:r>
                          <w:rPr>
                            <w:rFonts w:ascii="华文中宋" w:hAnsi="华文中宋" w:eastAsia="华文中宋"/>
                            <w:b/>
                            <w:w w:val="90"/>
                            <w:sz w:val="38"/>
                            <w:szCs w:val="38"/>
                          </w:rPr>
                          <w:t xml:space="preserve"> </w:t>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p>
                      <w:p w14:paraId="2F75949E"/>
                    </w:txbxContent>
                  </v:textbox>
                </v:shape>
                <v:shape id="文本框 4" o:spid="_x0000_s1026" o:spt="202" type="#_x0000_t202" style="position:absolute;left:3545766;top:72362;height:463048;width:654469;" filled="f" stroked="f" coordsize="21600,21600" o:gfxdata="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U+oY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14:paraId="5F2889C8">
                        <w:pPr>
                          <w:jc w:val="distribute"/>
                          <w:rPr>
                            <w:rFonts w:ascii="黑体" w:hAnsi="黑体" w:eastAsia="黑体"/>
                            <w:b/>
                            <w:sz w:val="28"/>
                            <w:szCs w:val="28"/>
                          </w:rPr>
                        </w:pPr>
                        <w:r>
                          <w:rPr>
                            <w:rFonts w:hint="eastAsia" w:ascii="黑体" w:hAnsi="黑体" w:eastAsia="黑体"/>
                            <w:b/>
                            <w:sz w:val="28"/>
                            <w:szCs w:val="28"/>
                          </w:rPr>
                          <w:t>发布发布发布</w:t>
                        </w:r>
                      </w:p>
                    </w:txbxContent>
                  </v:textbox>
                </v:shape>
              </v:group>
            </w:pict>
          </mc:Fallback>
        </mc:AlternateContent>
      </w:r>
      <w:r>
        <mc:AlternateContent>
          <mc:Choice Requires="wpg">
            <w:drawing>
              <wp:anchor distT="0" distB="0" distL="114300" distR="114300" simplePos="0" relativeHeight="251668480" behindDoc="0" locked="0" layoutInCell="1" allowOverlap="1">
                <wp:simplePos x="0" y="0"/>
                <wp:positionH relativeFrom="column">
                  <wp:posOffset>2684145</wp:posOffset>
                </wp:positionH>
                <wp:positionV relativeFrom="paragraph">
                  <wp:posOffset>9577705</wp:posOffset>
                </wp:positionV>
                <wp:extent cx="4200525" cy="608965"/>
                <wp:effectExtent l="0" t="0" r="0" b="0"/>
                <wp:wrapNone/>
                <wp:docPr id="9" name="组合 5"/>
                <wp:cNvGraphicFramePr/>
                <a:graphic xmlns:a="http://schemas.openxmlformats.org/drawingml/2006/main">
                  <a:graphicData uri="http://schemas.microsoft.com/office/word/2010/wordprocessingGroup">
                    <wpg:wgp>
                      <wpg:cNvGrpSpPr/>
                      <wpg:grpSpPr>
                        <a:xfrm>
                          <a:off x="0" y="0"/>
                          <a:ext cx="4200525" cy="608965"/>
                          <a:chOff x="0" y="0"/>
                          <a:chExt cx="4200235" cy="627815"/>
                        </a:xfrm>
                        <a:effectLst/>
                      </wpg:grpSpPr>
                      <wps:wsp>
                        <wps:cNvPr id="10" name="文本框 2"/>
                        <wps:cNvSpPr txBox="1">
                          <a:spLocks noChangeArrowheads="1"/>
                        </wps:cNvSpPr>
                        <wps:spPr bwMode="auto">
                          <a:xfrm>
                            <a:off x="0" y="0"/>
                            <a:ext cx="3105571" cy="627815"/>
                          </a:xfrm>
                          <a:prstGeom prst="rect">
                            <a:avLst/>
                          </a:prstGeom>
                          <a:noFill/>
                          <a:ln w="9525">
                            <a:noFill/>
                            <a:miter lim="800000"/>
                          </a:ln>
                          <a:effectLst/>
                        </wps:spPr>
                        <wps:txbx>
                          <w:txbxContent>
                            <w:p w14:paraId="32119AF2">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6871FCB8">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中国国家标准化管理委员会</w:t>
                              </w:r>
                            </w:p>
                          </w:txbxContent>
                        </wps:txbx>
                        <wps:bodyPr rot="0" vert="horz" wrap="square" lIns="91440" tIns="45720" rIns="91440" bIns="45720" anchor="t" anchorCtr="0">
                          <a:spAutoFit/>
                        </wps:bodyPr>
                      </wps:wsp>
                      <wps:wsp>
                        <wps:cNvPr id="12" name="文本框 4"/>
                        <wps:cNvSpPr txBox="1"/>
                        <wps:spPr>
                          <a:xfrm>
                            <a:off x="3545766" y="72362"/>
                            <a:ext cx="654469" cy="463048"/>
                          </a:xfrm>
                          <a:prstGeom prst="rect">
                            <a:avLst/>
                          </a:prstGeom>
                          <a:noFill/>
                          <a:ln w="6350">
                            <a:noFill/>
                          </a:ln>
                          <a:effectLst/>
                        </wps:spPr>
                        <wps:txbx>
                          <w:txbxContent>
                            <w:p w14:paraId="2926582F">
                              <w:pPr>
                                <w:jc w:val="distribute"/>
                                <w:rPr>
                                  <w:rFonts w:ascii="黑体" w:hAnsi="黑体" w:eastAsia="黑体"/>
                                  <w:b/>
                                  <w:sz w:val="28"/>
                                  <w:szCs w:val="28"/>
                                </w:rPr>
                              </w:pPr>
                              <w:r>
                                <w:rPr>
                                  <w:rFonts w:hint="eastAsia" w:ascii="黑体" w:hAnsi="黑体" w:eastAsia="黑体"/>
                                  <w:b/>
                                  <w:sz w:val="28"/>
                                  <w:szCs w:val="28"/>
                                </w:rPr>
                                <w:t>发布</w:t>
                              </w:r>
                            </w:p>
                          </w:txbxContent>
                        </wps:txbx>
                        <wps:bodyPr rot="0" spcFirstLastPara="0" vert="horz" wrap="square" lIns="91440" tIns="45720" rIns="91440" bIns="45720" numCol="1" spcCol="0" rtlCol="0" fromWordArt="0" anchor="t" anchorCtr="0" forceAA="0" compatLnSpc="1">
                          <a:noAutofit/>
                        </wps:bodyPr>
                      </wps:wsp>
                    </wpg:wgp>
                  </a:graphicData>
                </a:graphic>
              </wp:anchor>
            </w:drawing>
          </mc:Choice>
          <mc:Fallback>
            <w:pict>
              <v:group id="组合 5" o:spid="_x0000_s1026" o:spt="203" style="position:absolute;left:0pt;margin-left:211.35pt;margin-top:754.15pt;height:47.95pt;width:330.75pt;z-index:251668480;mso-width-relative:page;mso-height-relative:page;" coordsize="4200235,627815" o:gfxdata="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">
                <o:lock v:ext="edit" aspectratio="f"/>
                <v:shape id="文本框 2" o:spid="_x0000_s1026" o:spt="202" type="#_x0000_t202" style="position:absolute;left:0;top:0;height:627815;width:3105571;" filled="f" stroked="f" coordsize="21600,21600" o:gfxdata="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bA0N7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style="mso-fit-shape-to-text:t;">
                    <w:txbxContent>
                      <w:p w14:paraId="32119AF2">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6871FCB8">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中国国家标准化管理委员会</w:t>
                        </w:r>
                      </w:p>
                    </w:txbxContent>
                  </v:textbox>
                </v:shape>
                <v:shape id="文本框 4" o:spid="_x0000_s1026" o:spt="202" type="#_x0000_t202" style="position:absolute;left:3545766;top:72362;height:463048;width:654469;" filled="f" stroked="f" coordsize="21600,21600" o:gfxdata="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unJs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14:paraId="2926582F">
                        <w:pPr>
                          <w:jc w:val="distribute"/>
                          <w:rPr>
                            <w:rFonts w:ascii="黑体" w:hAnsi="黑体" w:eastAsia="黑体"/>
                            <w:b/>
                            <w:sz w:val="28"/>
                            <w:szCs w:val="28"/>
                          </w:rPr>
                        </w:pPr>
                        <w:r>
                          <w:rPr>
                            <w:rFonts w:hint="eastAsia" w:ascii="黑体" w:hAnsi="黑体" w:eastAsia="黑体"/>
                            <w:b/>
                            <w:sz w:val="28"/>
                            <w:szCs w:val="28"/>
                          </w:rPr>
                          <w:t>发布</w:t>
                        </w:r>
                      </w:p>
                    </w:txbxContent>
                  </v:textbox>
                </v:shape>
              </v:group>
            </w:pict>
          </mc:Fallback>
        </mc:AlternateContent>
      </w:r>
    </w:p>
    <w:p w14:paraId="00BDEC01">
      <w:pPr>
        <w:keepNext/>
        <w:pageBreakBefore/>
        <w:widowControl/>
        <w:shd w:val="clear" w:color="FFFFFF" w:fill="FFFFFF"/>
        <w:spacing w:before="640" w:after="560"/>
        <w:jc w:val="center"/>
        <w:outlineLvl w:val="0"/>
        <w:rPr>
          <w:rFonts w:eastAsia="黑体"/>
          <w:kern w:val="0"/>
          <w:sz w:val="32"/>
          <w:szCs w:val="20"/>
        </w:rPr>
      </w:pPr>
      <w:r>
        <w:rPr>
          <w:rFonts w:eastAsia="黑体"/>
          <w:kern w:val="0"/>
          <w:sz w:val="32"/>
          <w:szCs w:val="20"/>
        </w:rPr>
        <w:t>前</w:t>
      </w:r>
      <w:bookmarkStart w:id="12" w:name="BKQY"/>
      <w:r>
        <w:rPr>
          <w:rFonts w:eastAsia="黑体"/>
          <w:kern w:val="0"/>
          <w:sz w:val="32"/>
          <w:szCs w:val="20"/>
        </w:rPr>
        <w:t>  言</w:t>
      </w:r>
      <w:bookmarkEnd w:id="12"/>
    </w:p>
    <w:p w14:paraId="11138369">
      <w:pPr>
        <w:widowControl/>
        <w:tabs>
          <w:tab w:val="center" w:pos="4201"/>
          <w:tab w:val="right" w:leader="dot" w:pos="9298"/>
        </w:tabs>
        <w:autoSpaceDE w:val="0"/>
        <w:autoSpaceDN w:val="0"/>
        <w:ind w:firstLine="420" w:firstLineChars="200"/>
        <w:rPr>
          <w:rFonts w:hint="eastAsia" w:ascii="宋体" w:hAnsi="宋体" w:eastAsia="宋体" w:cs="宋体"/>
          <w:color w:val="auto"/>
          <w:kern w:val="0"/>
          <w:szCs w:val="20"/>
        </w:rPr>
      </w:pPr>
      <w:r>
        <w:rPr>
          <w:rFonts w:hint="eastAsia" w:ascii="宋体" w:hAnsi="宋体" w:eastAsia="宋体" w:cs="宋体"/>
          <w:kern w:val="0"/>
          <w:szCs w:val="20"/>
        </w:rPr>
        <w:t>本文件按照 GB/T 1.1</w:t>
      </w:r>
      <w:r>
        <w:rPr>
          <w:rFonts w:hint="eastAsia" w:ascii="宋体" w:hAnsi="宋体" w:eastAsia="宋体" w:cs="宋体"/>
        </w:rPr>
        <w:t>—</w:t>
      </w:r>
      <w:r>
        <w:rPr>
          <w:rFonts w:hint="eastAsia" w:ascii="宋体" w:hAnsi="宋体" w:eastAsia="宋体" w:cs="宋体"/>
          <w:kern w:val="0"/>
          <w:szCs w:val="20"/>
        </w:rPr>
        <w:t>2020《标准化工作导则  第 1 部分：标准化文件的结构和起草规则》的规定起草。</w:t>
      </w:r>
    </w:p>
    <w:p w14:paraId="34A50A98">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rPr>
        <w:t>请注意本文件的某些内容可能涉及专利。本文件的发布机构不承担识别专利的责任。</w:t>
      </w:r>
    </w:p>
    <w:p w14:paraId="3A943815">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本文件代替 GB/T </w:t>
      </w:r>
      <w:r>
        <w:rPr>
          <w:rFonts w:hint="eastAsia" w:ascii="宋体" w:hAnsi="宋体" w:eastAsia="宋体" w:cs="宋体"/>
          <w:kern w:val="0"/>
          <w:szCs w:val="20"/>
          <w:lang w:val="en-US" w:eastAsia="zh-CN"/>
        </w:rPr>
        <w:t>2260</w:t>
      </w:r>
      <w:r>
        <w:rPr>
          <w:rFonts w:hint="eastAsia" w:ascii="宋体" w:hAnsi="宋体" w:cs="宋体"/>
          <w:kern w:val="0"/>
          <w:szCs w:val="20"/>
          <w:lang w:val="en-US" w:eastAsia="zh-CN"/>
        </w:rPr>
        <w:t>7</w:t>
      </w:r>
      <w:r>
        <w:rPr>
          <w:rFonts w:hint="eastAsia" w:ascii="宋体" w:hAnsi="宋体" w:eastAsia="宋体" w:cs="宋体"/>
        </w:rPr>
        <w:t>—</w:t>
      </w:r>
      <w:r>
        <w:rPr>
          <w:rFonts w:hint="eastAsia" w:ascii="宋体" w:hAnsi="宋体" w:eastAsia="宋体" w:cs="宋体"/>
          <w:kern w:val="0"/>
          <w:szCs w:val="20"/>
          <w:lang w:val="en-US" w:eastAsia="zh-CN"/>
        </w:rPr>
        <w:t>20</w:t>
      </w:r>
      <w:r>
        <w:rPr>
          <w:rFonts w:hint="eastAsia" w:ascii="宋体" w:hAnsi="宋体" w:cs="宋体"/>
          <w:kern w:val="0"/>
          <w:szCs w:val="20"/>
          <w:lang w:val="en-US" w:eastAsia="zh-CN"/>
        </w:rPr>
        <w:t>08</w:t>
      </w:r>
      <w:r>
        <w:rPr>
          <w:rFonts w:hint="eastAsia" w:ascii="宋体" w:hAnsi="宋体" w:eastAsia="宋体" w:cs="宋体"/>
          <w:kern w:val="0"/>
          <w:szCs w:val="20"/>
        </w:rPr>
        <w:t>《</w:t>
      </w:r>
      <w:r>
        <w:rPr>
          <w:rFonts w:hint="eastAsia" w:ascii="宋体" w:hAnsi="宋体" w:cs="宋体"/>
          <w:kern w:val="0"/>
          <w:szCs w:val="20"/>
          <w:lang w:val="en-US" w:eastAsia="zh-CN"/>
        </w:rPr>
        <w:t>莠去津可湿性粉剂</w:t>
      </w:r>
      <w:r>
        <w:rPr>
          <w:rFonts w:hint="eastAsia" w:ascii="宋体" w:hAnsi="宋体" w:eastAsia="宋体" w:cs="宋体"/>
          <w:kern w:val="0"/>
          <w:szCs w:val="20"/>
        </w:rPr>
        <w:t>》</w:t>
      </w:r>
      <w:r>
        <w:rPr>
          <w:rFonts w:hint="eastAsia" w:ascii="宋体" w:hAnsi="宋体" w:eastAsia="宋体" w:cs="宋体"/>
          <w:szCs w:val="20"/>
        </w:rPr>
        <w:t>，</w:t>
      </w:r>
      <w:r>
        <w:rPr>
          <w:rFonts w:hint="eastAsia" w:ascii="宋体" w:hAnsi="宋体" w:eastAsia="宋体" w:cs="宋体"/>
          <w:kern w:val="0"/>
          <w:szCs w:val="20"/>
        </w:rPr>
        <w:t xml:space="preserve">与 GB/T </w:t>
      </w:r>
      <w:r>
        <w:rPr>
          <w:rFonts w:hint="eastAsia" w:ascii="宋体" w:hAnsi="宋体" w:eastAsia="宋体" w:cs="宋体"/>
          <w:kern w:val="0"/>
          <w:szCs w:val="20"/>
          <w:lang w:val="en-US" w:eastAsia="zh-CN"/>
        </w:rPr>
        <w:t>2260</w:t>
      </w:r>
      <w:r>
        <w:rPr>
          <w:rFonts w:hint="eastAsia" w:ascii="宋体" w:hAnsi="宋体" w:cs="宋体"/>
          <w:kern w:val="0"/>
          <w:szCs w:val="20"/>
          <w:lang w:val="en-US" w:eastAsia="zh-CN"/>
        </w:rPr>
        <w:t>7</w:t>
      </w:r>
      <w:r>
        <w:rPr>
          <w:rFonts w:hint="eastAsia" w:ascii="宋体" w:hAnsi="宋体" w:eastAsia="宋体" w:cs="宋体"/>
        </w:rPr>
        <w:t>—</w:t>
      </w:r>
      <w:r>
        <w:rPr>
          <w:rFonts w:hint="eastAsia" w:ascii="宋体" w:hAnsi="宋体" w:eastAsia="宋体" w:cs="宋体"/>
          <w:kern w:val="0"/>
          <w:szCs w:val="20"/>
          <w:lang w:val="en-US" w:eastAsia="zh-CN"/>
        </w:rPr>
        <w:t>20</w:t>
      </w:r>
      <w:r>
        <w:rPr>
          <w:rFonts w:hint="eastAsia" w:ascii="宋体" w:hAnsi="宋体" w:cs="宋体"/>
          <w:kern w:val="0"/>
          <w:szCs w:val="20"/>
          <w:lang w:val="en-US" w:eastAsia="zh-CN"/>
        </w:rPr>
        <w:t>08</w:t>
      </w:r>
      <w:r>
        <w:rPr>
          <w:rFonts w:hint="eastAsia" w:ascii="宋体" w:hAnsi="宋体" w:eastAsia="宋体" w:cs="宋体"/>
          <w:kern w:val="0"/>
          <w:szCs w:val="20"/>
        </w:rPr>
        <w:t>相比，除结构调整和编辑性改动外，主要技术变化如下：</w:t>
      </w:r>
    </w:p>
    <w:p w14:paraId="5AFCFBD9">
      <w:pPr>
        <w:widowControl/>
        <w:tabs>
          <w:tab w:val="center" w:pos="4201"/>
          <w:tab w:val="right" w:leader="dot" w:pos="9298"/>
        </w:tabs>
        <w:autoSpaceDE w:val="0"/>
        <w:autoSpaceDN w:val="0"/>
        <w:ind w:firstLine="420" w:firstLineChars="200"/>
        <w:rPr>
          <w:rFonts w:hint="eastAsia" w:ascii="宋体" w:hAnsi="宋体" w:eastAsia="宋体" w:cs="宋体"/>
          <w:kern w:val="0"/>
          <w:szCs w:val="20"/>
          <w:highlight w:val="none"/>
        </w:rPr>
      </w:pPr>
      <w:r>
        <w:rPr>
          <w:rFonts w:hint="default" w:ascii="Times New Roman" w:hAnsi="Times New Roman" w:eastAsia="宋体" w:cs="Times New Roman"/>
          <w:kern w:val="0"/>
          <w:szCs w:val="20"/>
          <w:highlight w:val="none"/>
        </w:rPr>
        <w:t>——</w:t>
      </w:r>
      <w:r>
        <w:rPr>
          <w:rFonts w:hint="eastAsia" w:ascii="宋体" w:hAnsi="宋体" w:cs="宋体"/>
          <w:kern w:val="0"/>
          <w:szCs w:val="20"/>
          <w:highlight w:val="none"/>
          <w:lang w:val="en-US" w:eastAsia="zh-CN"/>
        </w:rPr>
        <w:t>增加</w:t>
      </w:r>
      <w:r>
        <w:rPr>
          <w:rFonts w:hint="eastAsia" w:ascii="宋体" w:hAnsi="宋体" w:eastAsia="宋体" w:cs="宋体"/>
          <w:kern w:val="0"/>
          <w:szCs w:val="20"/>
          <w:highlight w:val="none"/>
        </w:rPr>
        <w:t>了</w:t>
      </w:r>
      <w:r>
        <w:rPr>
          <w:rFonts w:hint="eastAsia" w:ascii="宋体" w:hAnsi="宋体" w:cs="宋体"/>
          <w:kern w:val="0"/>
          <w:szCs w:val="20"/>
          <w:highlight w:val="none"/>
          <w:lang w:val="en-US" w:eastAsia="zh-CN"/>
        </w:rPr>
        <w:t>持久起泡性</w:t>
      </w:r>
      <w:r>
        <w:rPr>
          <w:rFonts w:hint="eastAsia" w:ascii="宋体" w:hAnsi="宋体" w:eastAsia="宋体" w:cs="宋体"/>
          <w:kern w:val="0"/>
          <w:szCs w:val="20"/>
          <w:highlight w:val="none"/>
        </w:rPr>
        <w:t>的技术</w:t>
      </w:r>
      <w:r>
        <w:rPr>
          <w:rFonts w:hint="eastAsia" w:ascii="宋体" w:hAnsi="宋体" w:cs="宋体"/>
          <w:kern w:val="0"/>
          <w:szCs w:val="20"/>
          <w:highlight w:val="none"/>
          <w:lang w:val="en-US" w:eastAsia="zh-CN"/>
        </w:rPr>
        <w:t>指标</w:t>
      </w:r>
      <w:r>
        <w:rPr>
          <w:rFonts w:hint="eastAsia" w:ascii="宋体" w:hAnsi="宋体" w:eastAsia="宋体" w:cs="宋体"/>
          <w:kern w:val="0"/>
          <w:szCs w:val="20"/>
          <w:highlight w:val="none"/>
        </w:rPr>
        <w:t>（见4.</w:t>
      </w:r>
      <w:r>
        <w:rPr>
          <w:rFonts w:hint="eastAsia" w:ascii="宋体" w:hAnsi="宋体" w:eastAsia="宋体" w:cs="宋体"/>
          <w:kern w:val="0"/>
          <w:szCs w:val="20"/>
          <w:highlight w:val="none"/>
          <w:lang w:val="en-US" w:eastAsia="zh-CN"/>
        </w:rPr>
        <w:t>2</w:t>
      </w:r>
      <w:r>
        <w:rPr>
          <w:rFonts w:hint="eastAsia" w:ascii="宋体" w:hAnsi="宋体" w:cs="宋体"/>
          <w:kern w:val="0"/>
          <w:szCs w:val="20"/>
          <w:highlight w:val="none"/>
          <w:lang w:val="en-US" w:eastAsia="zh-CN"/>
        </w:rPr>
        <w:t>，</w:t>
      </w:r>
      <w:r>
        <w:rPr>
          <w:rFonts w:hint="eastAsia" w:ascii="宋体" w:hAnsi="宋体" w:eastAsia="宋体" w:cs="宋体"/>
          <w:kern w:val="0"/>
          <w:szCs w:val="20"/>
          <w:highlight w:val="none"/>
          <w:lang w:val="en-US" w:eastAsia="zh-CN"/>
        </w:rPr>
        <w:t>2008年版的</w:t>
      </w:r>
      <w:r>
        <w:rPr>
          <w:rFonts w:hint="eastAsia" w:ascii="宋体" w:hAnsi="宋体" w:eastAsia="宋体" w:cs="宋体"/>
          <w:kern w:val="0"/>
          <w:szCs w:val="20"/>
          <w:highlight w:val="none"/>
        </w:rPr>
        <w:t>3.</w:t>
      </w:r>
      <w:r>
        <w:rPr>
          <w:rFonts w:hint="eastAsia" w:ascii="宋体" w:hAnsi="宋体" w:eastAsia="宋体" w:cs="宋体"/>
          <w:kern w:val="0"/>
          <w:szCs w:val="20"/>
          <w:highlight w:val="none"/>
          <w:lang w:val="en-US" w:eastAsia="zh-CN"/>
        </w:rPr>
        <w:t>2</w:t>
      </w:r>
      <w:r>
        <w:rPr>
          <w:rFonts w:hint="eastAsia" w:ascii="宋体" w:hAnsi="宋体" w:eastAsia="宋体" w:cs="宋体"/>
          <w:kern w:val="0"/>
          <w:szCs w:val="20"/>
          <w:highlight w:val="none"/>
        </w:rPr>
        <w:t>）；</w:t>
      </w:r>
    </w:p>
    <w:p w14:paraId="058002D8">
      <w:pPr>
        <w:widowControl/>
        <w:tabs>
          <w:tab w:val="center" w:pos="4201"/>
          <w:tab w:val="right" w:leader="dot" w:pos="9298"/>
        </w:tabs>
        <w:autoSpaceDE w:val="0"/>
        <w:autoSpaceDN w:val="0"/>
        <w:ind w:firstLine="420" w:firstLineChars="200"/>
        <w:rPr>
          <w:rFonts w:hint="default" w:ascii="宋体" w:hAnsi="宋体" w:eastAsia="宋体" w:cs="宋体"/>
          <w:kern w:val="0"/>
          <w:szCs w:val="20"/>
          <w:highlight w:val="none"/>
          <w:lang w:val="en-US" w:eastAsia="zh-CN"/>
        </w:rPr>
      </w:pPr>
      <w:r>
        <w:rPr>
          <w:rFonts w:hint="default" w:ascii="Times New Roman" w:hAnsi="Times New Roman" w:eastAsia="宋体" w:cs="Times New Roman"/>
          <w:kern w:val="0"/>
          <w:szCs w:val="20"/>
          <w:highlight w:val="none"/>
        </w:rPr>
        <w:t>——</w:t>
      </w:r>
      <w:r>
        <w:rPr>
          <w:rFonts w:hint="eastAsia" w:ascii="宋体" w:hAnsi="宋体" w:cs="宋体"/>
          <w:kern w:val="0"/>
          <w:szCs w:val="20"/>
          <w:highlight w:val="none"/>
          <w:lang w:val="en-US" w:eastAsia="zh-CN"/>
        </w:rPr>
        <w:t>修改</w:t>
      </w:r>
      <w:r>
        <w:rPr>
          <w:rFonts w:hint="eastAsia" w:ascii="宋体" w:hAnsi="宋体" w:eastAsia="宋体" w:cs="宋体"/>
          <w:kern w:val="0"/>
          <w:szCs w:val="20"/>
          <w:highlight w:val="none"/>
          <w:lang w:val="en-US" w:eastAsia="zh-CN"/>
        </w:rPr>
        <w:t>了</w:t>
      </w:r>
      <w:r>
        <w:rPr>
          <w:rFonts w:hint="eastAsia" w:ascii="宋体" w:hAnsi="宋体" w:cs="宋体"/>
          <w:kern w:val="0"/>
          <w:szCs w:val="20"/>
          <w:highlight w:val="none"/>
          <w:lang w:val="en-US" w:eastAsia="zh-CN"/>
        </w:rPr>
        <w:t>润湿时间</w:t>
      </w:r>
      <w:r>
        <w:rPr>
          <w:rFonts w:hint="eastAsia" w:ascii="宋体" w:hAnsi="宋体" w:eastAsia="宋体" w:cs="宋体"/>
          <w:kern w:val="0"/>
          <w:szCs w:val="20"/>
          <w:highlight w:val="none"/>
          <w:lang w:val="en-US" w:eastAsia="zh-CN"/>
        </w:rPr>
        <w:t>的技术</w:t>
      </w:r>
      <w:r>
        <w:rPr>
          <w:rFonts w:hint="eastAsia" w:ascii="宋体" w:hAnsi="宋体" w:cs="宋体"/>
          <w:kern w:val="0"/>
          <w:szCs w:val="20"/>
          <w:highlight w:val="none"/>
          <w:lang w:val="en-US" w:eastAsia="zh-CN"/>
        </w:rPr>
        <w:t>指标</w:t>
      </w:r>
      <w:r>
        <w:rPr>
          <w:rFonts w:hint="eastAsia" w:ascii="宋体" w:hAnsi="宋体" w:eastAsia="宋体" w:cs="宋体"/>
          <w:kern w:val="0"/>
          <w:szCs w:val="20"/>
          <w:highlight w:val="none"/>
        </w:rPr>
        <w:t>（见4.</w:t>
      </w:r>
      <w:r>
        <w:rPr>
          <w:rFonts w:hint="eastAsia" w:ascii="宋体" w:hAnsi="宋体" w:eastAsia="宋体" w:cs="宋体"/>
          <w:kern w:val="0"/>
          <w:szCs w:val="20"/>
          <w:highlight w:val="none"/>
          <w:lang w:val="en-US" w:eastAsia="zh-CN"/>
        </w:rPr>
        <w:t>2</w:t>
      </w:r>
      <w:r>
        <w:rPr>
          <w:rFonts w:hint="eastAsia" w:ascii="宋体" w:hAnsi="宋体" w:cs="宋体"/>
          <w:kern w:val="0"/>
          <w:szCs w:val="20"/>
          <w:highlight w:val="none"/>
          <w:lang w:val="en-US" w:eastAsia="zh-CN"/>
        </w:rPr>
        <w:t>，</w:t>
      </w:r>
      <w:r>
        <w:rPr>
          <w:rFonts w:hint="eastAsia" w:ascii="宋体" w:hAnsi="宋体" w:eastAsia="宋体" w:cs="宋体"/>
          <w:kern w:val="0"/>
          <w:szCs w:val="20"/>
          <w:highlight w:val="none"/>
          <w:lang w:val="en-US" w:eastAsia="zh-CN"/>
        </w:rPr>
        <w:t>2008年版的</w:t>
      </w:r>
      <w:r>
        <w:rPr>
          <w:rFonts w:hint="eastAsia" w:ascii="宋体" w:hAnsi="宋体" w:eastAsia="宋体" w:cs="宋体"/>
          <w:kern w:val="0"/>
          <w:szCs w:val="20"/>
          <w:highlight w:val="none"/>
        </w:rPr>
        <w:t>3.</w:t>
      </w:r>
      <w:r>
        <w:rPr>
          <w:rFonts w:hint="eastAsia" w:ascii="宋体" w:hAnsi="宋体" w:eastAsia="宋体" w:cs="宋体"/>
          <w:kern w:val="0"/>
          <w:szCs w:val="20"/>
          <w:highlight w:val="none"/>
          <w:lang w:val="en-US" w:eastAsia="zh-CN"/>
        </w:rPr>
        <w:t>2</w:t>
      </w:r>
      <w:r>
        <w:rPr>
          <w:rFonts w:hint="eastAsia" w:ascii="宋体" w:hAnsi="宋体" w:eastAsia="宋体" w:cs="宋体"/>
          <w:kern w:val="0"/>
          <w:szCs w:val="20"/>
          <w:highlight w:val="none"/>
        </w:rPr>
        <w:t>）；</w:t>
      </w:r>
    </w:p>
    <w:p w14:paraId="4879CEB5">
      <w:pPr>
        <w:ind w:firstLine="420" w:firstLineChars="200"/>
        <w:rPr>
          <w:rFonts w:hint="default" w:ascii="Times New Roman" w:hAnsi="Times New Roman" w:eastAsia="宋体" w:cs="Times New Roman"/>
          <w:szCs w:val="20"/>
          <w:highlight w:val="none"/>
          <w:lang w:val="en-US" w:eastAsia="zh-CN"/>
        </w:rPr>
      </w:pPr>
      <w:r>
        <w:rPr>
          <w:rFonts w:hint="default" w:ascii="Times New Roman" w:hAnsi="Times New Roman" w:eastAsia="宋体" w:cs="Times New Roman"/>
          <w:szCs w:val="20"/>
          <w:highlight w:val="none"/>
        </w:rPr>
        <w:t>——</w:t>
      </w:r>
      <w:r>
        <w:rPr>
          <w:rFonts w:hint="eastAsia" w:cs="Times New Roman"/>
          <w:szCs w:val="20"/>
          <w:highlight w:val="none"/>
          <w:lang w:val="en-US" w:eastAsia="zh-CN"/>
        </w:rPr>
        <w:t>增加了扑灭津质量分数和西玛津质量分数</w:t>
      </w:r>
      <w:r>
        <w:rPr>
          <w:rFonts w:hint="eastAsia" w:ascii="宋体" w:hAnsi="宋体" w:eastAsia="宋体" w:cs="宋体"/>
          <w:kern w:val="0"/>
          <w:szCs w:val="20"/>
          <w:highlight w:val="none"/>
        </w:rPr>
        <w:t>（见4.</w:t>
      </w:r>
      <w:r>
        <w:rPr>
          <w:rFonts w:hint="eastAsia" w:ascii="宋体" w:hAnsi="宋体" w:eastAsia="宋体" w:cs="宋体"/>
          <w:kern w:val="0"/>
          <w:szCs w:val="20"/>
          <w:highlight w:val="none"/>
          <w:lang w:val="en-US" w:eastAsia="zh-CN"/>
        </w:rPr>
        <w:t>2</w:t>
      </w:r>
      <w:r>
        <w:rPr>
          <w:rFonts w:hint="eastAsia" w:ascii="宋体" w:hAnsi="宋体" w:eastAsia="宋体" w:cs="宋体"/>
          <w:kern w:val="0"/>
          <w:szCs w:val="20"/>
          <w:highlight w:val="none"/>
        </w:rPr>
        <w:t>）；</w:t>
      </w:r>
    </w:p>
    <w:p w14:paraId="538322FA">
      <w:pPr>
        <w:ind w:firstLine="420" w:firstLineChars="200"/>
        <w:rPr>
          <w:rFonts w:hint="default" w:ascii="Times New Roman" w:hAnsi="Times New Roman" w:eastAsia="宋体" w:cs="Times New Roman"/>
          <w:szCs w:val="20"/>
          <w:highlight w:val="none"/>
        </w:rPr>
      </w:pPr>
      <w:r>
        <w:rPr>
          <w:rFonts w:hint="default" w:ascii="Times New Roman" w:hAnsi="Times New Roman" w:eastAsia="宋体" w:cs="Times New Roman"/>
          <w:szCs w:val="20"/>
          <w:highlight w:val="none"/>
        </w:rPr>
        <w:t>——</w:t>
      </w:r>
      <w:r>
        <w:rPr>
          <w:rFonts w:hint="default" w:ascii="Times New Roman" w:hAnsi="Times New Roman" w:eastAsia="宋体" w:cs="Times New Roman"/>
          <w:szCs w:val="20"/>
          <w:highlight w:val="none"/>
          <w:lang w:val="en-US" w:eastAsia="zh-CN"/>
        </w:rPr>
        <w:t>修改了</w:t>
      </w:r>
      <w:r>
        <w:rPr>
          <w:rFonts w:hint="eastAsia" w:cs="Times New Roman"/>
          <w:szCs w:val="20"/>
          <w:highlight w:val="none"/>
          <w:lang w:val="en-US" w:eastAsia="zh-CN"/>
        </w:rPr>
        <w:t>气</w:t>
      </w:r>
      <w:r>
        <w:rPr>
          <w:rFonts w:hint="default" w:ascii="Times New Roman" w:hAnsi="Times New Roman" w:eastAsia="宋体" w:cs="Times New Roman"/>
          <w:szCs w:val="20"/>
          <w:highlight w:val="none"/>
          <w:lang w:val="en-US" w:eastAsia="zh-CN"/>
        </w:rPr>
        <w:t>相色谱法的</w:t>
      </w:r>
      <w:r>
        <w:rPr>
          <w:rFonts w:hint="eastAsia" w:cs="Times New Roman"/>
          <w:szCs w:val="20"/>
          <w:highlight w:val="none"/>
          <w:lang w:val="en-US" w:eastAsia="zh-CN"/>
        </w:rPr>
        <w:t>内标物</w:t>
      </w:r>
      <w:r>
        <w:rPr>
          <w:rFonts w:hint="default" w:ascii="Times New Roman" w:hAnsi="Times New Roman" w:eastAsia="宋体" w:cs="Times New Roman"/>
          <w:szCs w:val="20"/>
          <w:highlight w:val="none"/>
          <w:lang w:val="en-US" w:eastAsia="zh-CN"/>
        </w:rPr>
        <w:t>（</w:t>
      </w:r>
      <w:r>
        <w:rPr>
          <w:rFonts w:hint="eastAsia" w:ascii="宋体" w:hAnsi="宋体" w:eastAsia="宋体" w:cs="宋体"/>
          <w:szCs w:val="20"/>
          <w:highlight w:val="none"/>
          <w:lang w:val="en-US" w:eastAsia="zh-CN"/>
        </w:rPr>
        <w:t>见5.5.1，2008年版的4.3</w:t>
      </w:r>
      <w:r>
        <w:rPr>
          <w:rFonts w:hint="default" w:ascii="Times New Roman" w:hAnsi="Times New Roman" w:eastAsia="宋体" w:cs="Times New Roman"/>
          <w:szCs w:val="20"/>
          <w:highlight w:val="none"/>
          <w:lang w:val="en-US" w:eastAsia="zh-CN"/>
        </w:rPr>
        <w:t>）</w:t>
      </w:r>
    </w:p>
    <w:p w14:paraId="658BEE0E">
      <w:pPr>
        <w:ind w:firstLine="420" w:firstLineChars="200"/>
        <w:rPr>
          <w:rFonts w:hint="default" w:ascii="Times New Roman" w:hAnsi="Times New Roman" w:eastAsia="宋体" w:cs="Times New Roman"/>
          <w:szCs w:val="20"/>
          <w:highlight w:val="none"/>
          <w:lang w:val="en-US"/>
        </w:rPr>
      </w:pPr>
      <w:r>
        <w:rPr>
          <w:rFonts w:hint="default" w:ascii="Times New Roman" w:hAnsi="Times New Roman" w:eastAsia="宋体" w:cs="Times New Roman"/>
          <w:szCs w:val="20"/>
          <w:highlight w:val="none"/>
        </w:rPr>
        <w:t>——</w:t>
      </w:r>
      <w:r>
        <w:rPr>
          <w:rFonts w:hint="eastAsia" w:cs="Times New Roman"/>
          <w:szCs w:val="20"/>
          <w:highlight w:val="none"/>
          <w:lang w:val="en-US" w:eastAsia="zh-CN"/>
        </w:rPr>
        <w:t>增加</w:t>
      </w:r>
      <w:r>
        <w:rPr>
          <w:rFonts w:hint="default" w:ascii="Times New Roman" w:hAnsi="Times New Roman" w:eastAsia="宋体" w:cs="Times New Roman"/>
          <w:szCs w:val="20"/>
          <w:highlight w:val="none"/>
          <w:lang w:val="en-US" w:eastAsia="zh-CN"/>
        </w:rPr>
        <w:t>了</w:t>
      </w:r>
      <w:r>
        <w:rPr>
          <w:rFonts w:hint="eastAsia" w:cs="Times New Roman"/>
          <w:szCs w:val="20"/>
          <w:highlight w:val="none"/>
          <w:lang w:val="en-US" w:eastAsia="zh-CN"/>
        </w:rPr>
        <w:t>高效液相色谱法</w:t>
      </w:r>
      <w:r>
        <w:rPr>
          <w:rFonts w:hint="eastAsia" w:ascii="宋体" w:hAnsi="宋体" w:eastAsia="宋体" w:cs="宋体"/>
          <w:szCs w:val="20"/>
          <w:highlight w:val="none"/>
          <w:lang w:val="en-US" w:eastAsia="zh-CN"/>
        </w:rPr>
        <w:t>（见5.5.</w:t>
      </w:r>
      <w:r>
        <w:rPr>
          <w:rFonts w:hint="eastAsia" w:ascii="宋体" w:hAnsi="宋体" w:cs="宋体"/>
          <w:szCs w:val="20"/>
          <w:highlight w:val="none"/>
          <w:lang w:val="en-US" w:eastAsia="zh-CN"/>
        </w:rPr>
        <w:t>2</w:t>
      </w:r>
      <w:r>
        <w:rPr>
          <w:rFonts w:hint="eastAsia" w:ascii="宋体" w:hAnsi="宋体" w:eastAsia="宋体" w:cs="宋体"/>
          <w:szCs w:val="20"/>
          <w:highlight w:val="none"/>
          <w:lang w:val="en-US" w:eastAsia="zh-CN"/>
        </w:rPr>
        <w:t>）</w:t>
      </w:r>
    </w:p>
    <w:p w14:paraId="2A868193">
      <w:pPr>
        <w:ind w:firstLine="420" w:firstLineChars="200"/>
        <w:rPr>
          <w:rFonts w:hint="eastAsia" w:ascii="宋体" w:hAnsi="宋体" w:cs="宋体"/>
          <w:highlight w:val="none"/>
          <w:lang w:eastAsia="zh-CN"/>
        </w:rPr>
      </w:pPr>
      <w:r>
        <w:rPr>
          <w:rFonts w:hint="default" w:ascii="Times New Roman" w:hAnsi="Times New Roman" w:eastAsia="宋体" w:cs="Times New Roman"/>
          <w:szCs w:val="20"/>
          <w:highlight w:val="none"/>
        </w:rPr>
        <w:t>——</w:t>
      </w:r>
      <w:r>
        <w:rPr>
          <w:rFonts w:hint="eastAsia" w:ascii="宋体" w:hAnsi="宋体" w:eastAsia="宋体" w:cs="宋体"/>
          <w:highlight w:val="none"/>
        </w:rPr>
        <w:t>增加了</w:t>
      </w:r>
      <w:r>
        <w:rPr>
          <w:rFonts w:hint="eastAsia" w:ascii="宋体" w:hAnsi="宋体" w:cs="宋体"/>
          <w:highlight w:val="none"/>
          <w:lang w:eastAsia="zh-CN"/>
        </w:rPr>
        <w:t>“</w:t>
      </w:r>
      <w:r>
        <w:rPr>
          <w:rFonts w:hint="eastAsia" w:ascii="宋体" w:hAnsi="宋体" w:eastAsia="宋体" w:cs="宋体"/>
          <w:highlight w:val="none"/>
        </w:rPr>
        <w:t>检验规则</w:t>
      </w:r>
      <w:r>
        <w:rPr>
          <w:rFonts w:hint="eastAsia" w:ascii="宋体" w:hAnsi="宋体" w:cs="宋体"/>
          <w:highlight w:val="none"/>
          <w:lang w:eastAsia="zh-CN"/>
        </w:rPr>
        <w:t>”</w:t>
      </w:r>
      <w:r>
        <w:rPr>
          <w:rFonts w:hint="eastAsia" w:ascii="宋体" w:hAnsi="宋体" w:cs="宋体"/>
          <w:highlight w:val="none"/>
          <w:lang w:val="en-US" w:eastAsia="zh-CN"/>
        </w:rPr>
        <w:t>一章</w:t>
      </w:r>
      <w:r>
        <w:rPr>
          <w:rFonts w:hint="eastAsia" w:ascii="宋体" w:hAnsi="宋体" w:eastAsia="宋体" w:cs="宋体"/>
          <w:highlight w:val="none"/>
        </w:rPr>
        <w:t>（见第6章）</w:t>
      </w:r>
      <w:r>
        <w:rPr>
          <w:rFonts w:hint="eastAsia" w:ascii="宋体" w:hAnsi="宋体" w:cs="宋体"/>
          <w:highlight w:val="none"/>
          <w:lang w:eastAsia="zh-CN"/>
        </w:rPr>
        <w:t>；</w:t>
      </w:r>
    </w:p>
    <w:p w14:paraId="41C60378">
      <w:pPr>
        <w:ind w:firstLine="420" w:firstLineChars="200"/>
        <w:rPr>
          <w:rFonts w:hint="eastAsia" w:ascii="宋体" w:hAnsi="宋体" w:eastAsia="宋体" w:cs="宋体"/>
          <w:highlight w:val="none"/>
          <w:lang w:val="en-US" w:eastAsia="zh-CN"/>
        </w:rPr>
      </w:pPr>
      <w:r>
        <w:rPr>
          <w:rFonts w:hint="default" w:ascii="Times New Roman" w:hAnsi="Times New Roman" w:eastAsia="宋体" w:cs="Times New Roman"/>
          <w:szCs w:val="20"/>
          <w:highlight w:val="none"/>
        </w:rPr>
        <w:t>——</w:t>
      </w:r>
      <w:r>
        <w:rPr>
          <w:rFonts w:hint="eastAsia" w:ascii="宋体" w:hAnsi="宋体" w:cs="宋体"/>
          <w:highlight w:val="none"/>
          <w:lang w:val="en-US" w:eastAsia="zh-CN"/>
        </w:rPr>
        <w:t>删除</w:t>
      </w:r>
      <w:r>
        <w:rPr>
          <w:rFonts w:hint="eastAsia" w:ascii="宋体" w:hAnsi="宋体" w:eastAsia="宋体" w:cs="宋体"/>
          <w:highlight w:val="none"/>
        </w:rPr>
        <w:t>了</w:t>
      </w:r>
      <w:r>
        <w:rPr>
          <w:rFonts w:hint="eastAsia" w:ascii="宋体" w:hAnsi="宋体" w:cs="宋体"/>
          <w:highlight w:val="none"/>
          <w:lang w:val="en-US" w:eastAsia="zh-CN"/>
        </w:rPr>
        <w:t>对验收期的要求，增加了对质量保证期的要求</w:t>
      </w:r>
      <w:r>
        <w:rPr>
          <w:rFonts w:hint="eastAsia" w:ascii="宋体" w:hAnsi="宋体" w:eastAsia="宋体" w:cs="宋体"/>
          <w:highlight w:val="none"/>
        </w:rPr>
        <w:t>（见</w:t>
      </w:r>
      <w:r>
        <w:rPr>
          <w:rFonts w:hint="eastAsia" w:ascii="宋体" w:hAnsi="宋体" w:cs="宋体"/>
          <w:highlight w:val="none"/>
          <w:lang w:val="en-US" w:eastAsia="zh-CN"/>
        </w:rPr>
        <w:t>7.2,2008年版的5.7</w:t>
      </w:r>
      <w:r>
        <w:rPr>
          <w:rFonts w:hint="eastAsia" w:ascii="宋体" w:hAnsi="宋体" w:eastAsia="宋体" w:cs="宋体"/>
          <w:highlight w:val="none"/>
        </w:rPr>
        <w:t>）</w:t>
      </w:r>
      <w:r>
        <w:rPr>
          <w:rFonts w:hint="eastAsia" w:ascii="宋体" w:hAnsi="宋体" w:eastAsia="宋体" w:cs="宋体"/>
          <w:highlight w:val="none"/>
          <w:lang w:eastAsia="zh-CN"/>
        </w:rPr>
        <w:t>。</w:t>
      </w:r>
    </w:p>
    <w:p w14:paraId="1A92B084">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本文件由</w:t>
      </w:r>
      <w:r>
        <w:rPr>
          <w:rFonts w:hint="eastAsia" w:ascii="宋体" w:hAnsi="宋体" w:cs="宋体"/>
          <w:highlight w:val="none"/>
          <w:lang w:val="en-US" w:eastAsia="zh-CN"/>
        </w:rPr>
        <w:t>中华人民共和国农业农村部</w:t>
      </w:r>
      <w:r>
        <w:rPr>
          <w:rFonts w:hint="eastAsia" w:ascii="宋体" w:hAnsi="宋体" w:eastAsia="宋体" w:cs="宋体"/>
          <w:kern w:val="0"/>
          <w:szCs w:val="20"/>
        </w:rPr>
        <w:t>提出。</w:t>
      </w:r>
    </w:p>
    <w:p w14:paraId="088A7B78">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本文件由全国农药标准化技术委员会（SAC/TC 133）归口。</w:t>
      </w:r>
    </w:p>
    <w:p w14:paraId="43AF50F5">
      <w:pPr>
        <w:widowControl/>
        <w:tabs>
          <w:tab w:val="center" w:pos="4201"/>
          <w:tab w:val="right" w:leader="dot" w:pos="9298"/>
        </w:tabs>
        <w:autoSpaceDE w:val="0"/>
        <w:autoSpaceDN w:val="0"/>
        <w:ind w:firstLine="420" w:firstLineChars="200"/>
        <w:rPr>
          <w:rFonts w:hint="eastAsia" w:ascii="宋体" w:hAnsi="宋体" w:eastAsia="宋体" w:cs="宋体"/>
          <w:kern w:val="0"/>
          <w:szCs w:val="21"/>
        </w:rPr>
      </w:pPr>
      <w:r>
        <w:rPr>
          <w:rFonts w:hint="eastAsia" w:ascii="宋体" w:hAnsi="宋体" w:eastAsia="宋体" w:cs="宋体"/>
          <w:kern w:val="0"/>
          <w:szCs w:val="20"/>
        </w:rPr>
        <w:t>本文件起草单位：</w:t>
      </w:r>
      <w:r>
        <w:rPr>
          <w:rFonts w:hint="eastAsia" w:ascii="宋体" w:hAnsi="宋体" w:eastAsia="宋体" w:cs="宋体"/>
          <w:kern w:val="0"/>
          <w:szCs w:val="21"/>
        </w:rPr>
        <w:t>。</w:t>
      </w:r>
    </w:p>
    <w:p w14:paraId="37C1A0D8">
      <w:pPr>
        <w:widowControl/>
        <w:ind w:firstLine="420" w:firstLineChars="200"/>
        <w:jc w:val="left"/>
        <w:rPr>
          <w:rFonts w:hint="eastAsia" w:ascii="宋体" w:hAnsi="宋体" w:eastAsia="宋体" w:cs="宋体"/>
          <w:szCs w:val="20"/>
        </w:rPr>
      </w:pPr>
      <w:r>
        <w:rPr>
          <w:rFonts w:hint="eastAsia" w:ascii="宋体" w:hAnsi="宋体" w:eastAsia="宋体" w:cs="宋体"/>
          <w:szCs w:val="20"/>
        </w:rPr>
        <w:t>本文件主要起草人：。</w:t>
      </w:r>
    </w:p>
    <w:p w14:paraId="1A445025">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本文件及其所代替文件的历次版本发布情况为：</w:t>
      </w:r>
    </w:p>
    <w:p w14:paraId="49C34E78">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default" w:ascii="Times New Roman" w:hAnsi="Times New Roman" w:eastAsia="宋体" w:cs="Times New Roman"/>
          <w:kern w:val="0"/>
          <w:szCs w:val="20"/>
        </w:rPr>
        <w:t>——</w:t>
      </w:r>
      <w:r>
        <w:rPr>
          <w:rFonts w:hint="eastAsia" w:ascii="宋体" w:hAnsi="宋体" w:eastAsia="宋体" w:cs="宋体"/>
          <w:kern w:val="0"/>
          <w:szCs w:val="20"/>
          <w:lang w:val="en-US" w:eastAsia="zh-CN"/>
        </w:rPr>
        <w:t>2017</w:t>
      </w:r>
      <w:r>
        <w:rPr>
          <w:rFonts w:hint="eastAsia" w:ascii="宋体" w:hAnsi="宋体" w:eastAsia="宋体" w:cs="宋体"/>
          <w:kern w:val="0"/>
          <w:szCs w:val="20"/>
        </w:rPr>
        <w:t>年首次发布为 GB</w:t>
      </w:r>
      <w:r>
        <w:rPr>
          <w:rFonts w:hint="eastAsia" w:ascii="宋体" w:hAnsi="宋体" w:eastAsia="宋体" w:cs="宋体"/>
          <w:kern w:val="0"/>
          <w:szCs w:val="20"/>
          <w:lang w:val="en-US" w:eastAsia="zh-CN"/>
        </w:rPr>
        <w:t>/T 2260</w:t>
      </w:r>
      <w:r>
        <w:rPr>
          <w:rFonts w:hint="eastAsia" w:ascii="宋体" w:hAnsi="宋体" w:cs="宋体"/>
          <w:kern w:val="0"/>
          <w:szCs w:val="20"/>
          <w:lang w:val="en-US" w:eastAsia="zh-CN"/>
        </w:rPr>
        <w:t>7</w:t>
      </w:r>
      <w:r>
        <w:rPr>
          <w:rFonts w:hint="eastAsia" w:ascii="宋体" w:hAnsi="宋体" w:eastAsia="宋体" w:cs="宋体"/>
          <w:kern w:val="0"/>
          <w:szCs w:val="20"/>
          <w:lang w:val="en-US" w:eastAsia="zh-CN"/>
        </w:rPr>
        <w:t>-2017</w:t>
      </w:r>
      <w:r>
        <w:rPr>
          <w:rFonts w:hint="eastAsia" w:ascii="宋体" w:hAnsi="宋体" w:eastAsia="宋体" w:cs="宋体"/>
          <w:kern w:val="0"/>
          <w:szCs w:val="20"/>
        </w:rPr>
        <w:t>；</w:t>
      </w:r>
    </w:p>
    <w:p w14:paraId="0047E66B">
      <w:pPr>
        <w:widowControl/>
        <w:tabs>
          <w:tab w:val="center" w:pos="4201"/>
          <w:tab w:val="right" w:leader="dot" w:pos="9298"/>
        </w:tabs>
        <w:autoSpaceDE w:val="0"/>
        <w:autoSpaceDN w:val="0"/>
        <w:ind w:firstLine="420" w:firstLineChars="200"/>
        <w:rPr>
          <w:rFonts w:hint="eastAsia" w:ascii="宋体" w:hAnsi="宋体" w:eastAsia="宋体" w:cs="宋体"/>
          <w:kern w:val="0"/>
          <w:szCs w:val="20"/>
        </w:rPr>
        <w:sectPr>
          <w:headerReference r:id="rId5" w:type="default"/>
          <w:footerReference r:id="rId6" w:type="default"/>
          <w:pgSz w:w="11906" w:h="16838"/>
          <w:pgMar w:top="567" w:right="1134" w:bottom="1134" w:left="1418" w:header="1418" w:footer="1134" w:gutter="0"/>
          <w:pgNumType w:start="1"/>
          <w:cols w:space="425" w:num="1"/>
          <w:formProt w:val="0"/>
          <w:docGrid w:type="lines" w:linePitch="312" w:charSpace="0"/>
        </w:sectPr>
      </w:pPr>
      <w:r>
        <w:rPr>
          <w:rFonts w:hint="default" w:ascii="Times New Roman" w:hAnsi="Times New Roman" w:eastAsia="宋体" w:cs="Times New Roman"/>
          <w:kern w:val="0"/>
          <w:szCs w:val="20"/>
        </w:rPr>
        <w:t>——</w:t>
      </w:r>
      <w:r>
        <w:rPr>
          <w:rFonts w:hint="eastAsia" w:ascii="宋体" w:hAnsi="宋体" w:eastAsia="宋体" w:cs="宋体"/>
          <w:kern w:val="0"/>
          <w:szCs w:val="20"/>
        </w:rPr>
        <w:t>本次为第</w:t>
      </w:r>
      <w:r>
        <w:rPr>
          <w:rFonts w:hint="eastAsia" w:ascii="宋体" w:hAnsi="宋体" w:eastAsia="宋体" w:cs="宋体"/>
          <w:kern w:val="0"/>
          <w:szCs w:val="20"/>
          <w:lang w:val="en-US" w:eastAsia="zh-CN"/>
        </w:rPr>
        <w:t>一</w:t>
      </w:r>
      <w:r>
        <w:rPr>
          <w:rFonts w:hint="eastAsia" w:ascii="宋体" w:hAnsi="宋体" w:eastAsia="宋体" w:cs="宋体"/>
          <w:kern w:val="0"/>
          <w:szCs w:val="20"/>
        </w:rPr>
        <w:t>次修订。</w:t>
      </w:r>
    </w:p>
    <w:p w14:paraId="541F870A">
      <w:pPr>
        <w:keepNext/>
        <w:pageBreakBefore/>
        <w:widowControl/>
        <w:shd w:val="clear" w:color="FFFFFF" w:fill="FFFFFF"/>
        <w:spacing w:before="640" w:after="560" w:line="460" w:lineRule="exact"/>
        <w:jc w:val="center"/>
        <w:outlineLvl w:val="0"/>
        <w:rPr>
          <w:rFonts w:eastAsia="黑体"/>
          <w:kern w:val="0"/>
          <w:sz w:val="32"/>
          <w:szCs w:val="20"/>
        </w:rPr>
      </w:pPr>
      <w:r>
        <w:rPr>
          <w:rFonts w:hint="eastAsia" w:eastAsia="黑体"/>
          <w:kern w:val="0"/>
          <w:sz w:val="32"/>
          <w:szCs w:val="20"/>
          <w:lang w:val="en-US" w:eastAsia="zh-CN"/>
        </w:rPr>
        <w:t>莠去津可湿性粉剂</w:t>
      </w:r>
    </w:p>
    <w:p w14:paraId="588C7CF9">
      <w:pPr>
        <w:widowControl/>
        <w:numPr>
          <w:ilvl w:val="0"/>
          <w:numId w:val="2"/>
        </w:numPr>
        <w:spacing w:before="312" w:beforeLines="100" w:after="312" w:afterLines="100"/>
        <w:outlineLvl w:val="1"/>
        <w:rPr>
          <w:rFonts w:eastAsia="黑体"/>
          <w:kern w:val="0"/>
          <w:szCs w:val="20"/>
        </w:rPr>
      </w:pPr>
      <w:r>
        <w:rPr>
          <w:rFonts w:eastAsia="黑体"/>
          <w:kern w:val="0"/>
          <w:szCs w:val="20"/>
        </w:rPr>
        <w:t>范围</w:t>
      </w:r>
    </w:p>
    <w:p w14:paraId="20A33D57">
      <w:pPr>
        <w:ind w:firstLine="420" w:firstLineChars="200"/>
      </w:pPr>
      <w:r>
        <w:rPr>
          <w:kern w:val="0"/>
          <w:szCs w:val="20"/>
        </w:rPr>
        <w:t>本</w:t>
      </w:r>
      <w:r>
        <w:rPr>
          <w:rFonts w:hint="eastAsia"/>
          <w:kern w:val="0"/>
          <w:szCs w:val="20"/>
        </w:rPr>
        <w:t>文件规定了</w:t>
      </w:r>
      <w:r>
        <w:rPr>
          <w:rFonts w:hint="eastAsia"/>
          <w:kern w:val="0"/>
          <w:szCs w:val="20"/>
          <w:lang w:val="en-US" w:eastAsia="zh-CN"/>
        </w:rPr>
        <w:t>莠去津可湿性粉剂</w:t>
      </w:r>
      <w:r>
        <w:rPr>
          <w:rFonts w:hint="eastAsia"/>
          <w:kern w:val="0"/>
          <w:szCs w:val="20"/>
        </w:rPr>
        <w:t>的技术要求、</w:t>
      </w:r>
      <w:r>
        <w:rPr>
          <w:rFonts w:hint="eastAsia" w:ascii="宋体" w:hAnsi="宋体"/>
        </w:rPr>
        <w:t>检验规则、验收和质量保证期</w:t>
      </w:r>
      <w:r>
        <w:rPr>
          <w:rFonts w:hint="eastAsia"/>
          <w:kern w:val="0"/>
          <w:szCs w:val="20"/>
        </w:rPr>
        <w:t>以及标志、标签、包装、储运，</w:t>
      </w:r>
      <w:r>
        <w:rPr>
          <w:rFonts w:hint="eastAsia"/>
          <w:kern w:val="0"/>
          <w:szCs w:val="20"/>
          <w:lang w:val="en-US" w:eastAsia="zh-CN"/>
        </w:rPr>
        <w:t>描述了莠去津可湿性粉剂的</w:t>
      </w:r>
      <w:r>
        <w:rPr>
          <w:rFonts w:hint="eastAsia"/>
          <w:kern w:val="0"/>
          <w:szCs w:val="20"/>
        </w:rPr>
        <w:t>试验方法。</w:t>
      </w:r>
    </w:p>
    <w:p w14:paraId="31750720">
      <w:pPr>
        <w:pStyle w:val="24"/>
      </w:pPr>
      <w:r>
        <w:t>本</w:t>
      </w:r>
      <w:r>
        <w:rPr>
          <w:rFonts w:hint="eastAsia"/>
        </w:rPr>
        <w:t>文件</w:t>
      </w:r>
      <w:r>
        <w:t>适用于</w:t>
      </w:r>
      <w:r>
        <w:rPr>
          <w:rFonts w:hint="eastAsia"/>
          <w:kern w:val="0"/>
          <w:szCs w:val="20"/>
          <w:lang w:val="en-US" w:eastAsia="zh-CN"/>
        </w:rPr>
        <w:t>莠去津可湿性粉剂</w:t>
      </w:r>
      <w:r>
        <w:rPr>
          <w:rFonts w:hint="eastAsia"/>
        </w:rPr>
        <w:t>产品的质量控制。</w:t>
      </w:r>
    </w:p>
    <w:p w14:paraId="719F2C44">
      <w:pPr>
        <w:pStyle w:val="67"/>
        <w:rPr>
          <w:szCs w:val="20"/>
        </w:rPr>
      </w:pPr>
      <w:r>
        <w:rPr>
          <w:rFonts w:hint="eastAsia"/>
          <w:kern w:val="0"/>
          <w:szCs w:val="20"/>
          <w:lang w:val="en-US" w:eastAsia="zh-CN"/>
        </w:rPr>
        <w:t>莠去津、扑灭津、西玛津的</w:t>
      </w:r>
      <w:r>
        <w:rPr>
          <w:rFonts w:ascii="Times New Roman"/>
        </w:rPr>
        <w:t>的其他名称、结构式和基本物化参数参见附录A。</w:t>
      </w:r>
    </w:p>
    <w:p w14:paraId="02721E26">
      <w:pPr>
        <w:widowControl/>
        <w:numPr>
          <w:ilvl w:val="0"/>
          <w:numId w:val="2"/>
        </w:numPr>
        <w:spacing w:before="312" w:beforeLines="100" w:after="312" w:afterLines="100"/>
        <w:outlineLvl w:val="1"/>
        <w:rPr>
          <w:rFonts w:eastAsia="黑体"/>
          <w:kern w:val="0"/>
          <w:szCs w:val="20"/>
        </w:rPr>
      </w:pPr>
      <w:r>
        <w:rPr>
          <w:rFonts w:hint="eastAsia" w:eastAsia="黑体"/>
          <w:kern w:val="0"/>
          <w:szCs w:val="20"/>
        </w:rPr>
        <w:t>规范性引用文件</w:t>
      </w:r>
    </w:p>
    <w:p w14:paraId="6EFB4B94">
      <w:pPr>
        <w:pStyle w:val="24"/>
        <w:rPr>
          <w:rFonts w:ascii="Times New Roman"/>
        </w:rPr>
      </w:pPr>
      <w:r>
        <w:rPr>
          <w:rFonts w:hint="eastAsia"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8316892">
      <w:pPr>
        <w:widowControl w:val="0"/>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160</w:t>
      </w:r>
      <w:r>
        <w:rPr>
          <w:rFonts w:ascii="宋体" w:hAnsi="Times New Roman" w:eastAsia="宋体" w:cs="Times New Roman"/>
          <w:sz w:val="21"/>
          <w:lang w:val="en-US" w:eastAsia="zh-CN" w:bidi="ar-SA"/>
        </w:rPr>
        <w:t>0</w:t>
      </w:r>
      <w:r>
        <w:rPr>
          <w:rFonts w:hint="eastAsia" w:ascii="宋体" w:hAnsi="Times New Roman" w:eastAsia="宋体" w:cs="Times New Roman"/>
          <w:sz w:val="21"/>
          <w:lang w:val="en-US" w:eastAsia="zh-CN" w:bidi="ar-SA"/>
        </w:rPr>
        <w:t>—2021 农药水分测定方法</w:t>
      </w:r>
    </w:p>
    <w:p w14:paraId="17D83BCF">
      <w:pPr>
        <w:tabs>
          <w:tab w:val="center" w:pos="4201"/>
          <w:tab w:val="right" w:leader="dot" w:pos="9298"/>
        </w:tabs>
        <w:autoSpaceDE w:val="0"/>
        <w:autoSpaceDN w:val="0"/>
        <w:ind w:firstLine="420" w:firstLineChars="200"/>
        <w:jc w:val="both"/>
        <w:rPr>
          <w:rFonts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1601 农药pH值的测定方法</w:t>
      </w:r>
    </w:p>
    <w:p w14:paraId="3D93842F">
      <w:pPr>
        <w:widowControl w:val="0"/>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GB/T 1604 商品农药验收规则</w:t>
      </w:r>
    </w:p>
    <w:p w14:paraId="4B62CD4E">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GB/T 1605</w:t>
      </w:r>
      <w:r>
        <w:rPr>
          <w:rFonts w:hint="eastAsia" w:ascii="宋体" w:hAnsi="Times New Roman" w:eastAsia="宋体" w:cs="Times New Roman"/>
          <w:sz w:val="21"/>
          <w:lang w:val="en-US" w:eastAsia="zh-CN" w:bidi="ar-SA"/>
        </w:rPr>
        <w:t>—</w:t>
      </w:r>
      <w:r>
        <w:rPr>
          <w:rFonts w:hint="eastAsia" w:ascii="宋体" w:hAnsi="宋体" w:eastAsia="宋体" w:cs="Times New Roman"/>
          <w:sz w:val="21"/>
          <w:lang w:val="en-US" w:eastAsia="zh-CN" w:bidi="ar-SA"/>
        </w:rPr>
        <w:t>2001 商品农药采样方法</w:t>
      </w:r>
    </w:p>
    <w:p w14:paraId="4B1B38AD">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sz w:val="21"/>
          <w:lang w:val="en-US" w:eastAsia="zh-CN" w:bidi="ar-SA"/>
        </w:rPr>
        <w:t>GB 3796</w:t>
      </w:r>
      <w:r>
        <w:rPr>
          <w:rFonts w:hint="eastAsia" w:ascii="宋体" w:hAnsi="宋体" w:eastAsia="宋体" w:cs="Times New Roman"/>
          <w:sz w:val="21"/>
          <w:lang w:val="en-US" w:eastAsia="zh-CN" w:bidi="ar-SA"/>
        </w:rPr>
        <w:t xml:space="preserve"> 农药包装通则</w:t>
      </w:r>
    </w:p>
    <w:p w14:paraId="4F8B8B20">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ascii="宋体" w:hAnsi="Times New Roman" w:eastAsia="宋体" w:cs="Times New Roman"/>
          <w:sz w:val="21"/>
          <w:lang w:val="en-US" w:eastAsia="zh-CN" w:bidi="ar-SA"/>
        </w:rPr>
        <w:t>GB</w:t>
      </w:r>
      <w:r>
        <w:rPr>
          <w:rFonts w:hint="eastAsia" w:ascii="宋体" w:hAnsi="Times New Roman" w:eastAsia="宋体" w:cs="Times New Roman"/>
          <w:sz w:val="21"/>
          <w:lang w:val="en-US" w:eastAsia="zh-CN" w:bidi="ar-SA"/>
        </w:rPr>
        <w:t>/T</w:t>
      </w:r>
      <w:r>
        <w:rPr>
          <w:rFonts w:ascii="宋体" w:hAnsi="Times New Roman" w:eastAsia="宋体" w:cs="Times New Roman"/>
          <w:sz w:val="21"/>
          <w:lang w:val="en-US" w:eastAsia="zh-CN" w:bidi="ar-SA"/>
        </w:rPr>
        <w:t xml:space="preserve"> 5451</w:t>
      </w:r>
      <w:r>
        <w:rPr>
          <w:rFonts w:hint="eastAsia" w:ascii="宋体" w:hAnsi="Times New Roman" w:eastAsia="宋体" w:cs="Times New Roman"/>
          <w:sz w:val="21"/>
          <w:lang w:val="en-US" w:eastAsia="zh-CN" w:bidi="ar-SA"/>
        </w:rPr>
        <w:t xml:space="preserve"> 农药可湿性粉剂润湿性测定方法</w:t>
      </w:r>
    </w:p>
    <w:p w14:paraId="73D0FEB4">
      <w:pPr>
        <w:tabs>
          <w:tab w:val="center" w:pos="4201"/>
          <w:tab w:val="right" w:leader="dot" w:pos="9298"/>
        </w:tabs>
        <w:autoSpaceDE w:val="0"/>
        <w:autoSpaceDN w:val="0"/>
        <w:ind w:firstLine="420" w:firstLineChars="200"/>
        <w:jc w:val="both"/>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w:t xml:space="preserve">GB/T </w:t>
      </w:r>
      <w:r>
        <w:rPr>
          <w:rFonts w:hint="eastAsia" w:ascii="宋体" w:hAnsi="Times New Roman" w:eastAsia="宋体" w:cs="Times New Roman"/>
          <w:sz w:val="21"/>
          <w:lang w:val="en-US" w:eastAsia="zh-CN" w:bidi="ar-SA"/>
        </w:rPr>
        <w:t>8170—2008 数值修约规则与极限数值的表示和判定</w:t>
      </w:r>
    </w:p>
    <w:p w14:paraId="1B7BCB79">
      <w:pPr>
        <w:tabs>
          <w:tab w:val="center" w:pos="4201"/>
          <w:tab w:val="right" w:leader="dot" w:pos="9298"/>
        </w:tabs>
        <w:autoSpaceDE w:val="0"/>
        <w:autoSpaceDN w:val="0"/>
        <w:ind w:firstLine="420" w:firstLineChars="200"/>
        <w:jc w:val="both"/>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w:t>GB</w:t>
      </w:r>
      <w:r>
        <w:rPr>
          <w:rFonts w:hint="eastAsia" w:ascii="宋体" w:hAnsi="Times New Roman" w:eastAsia="宋体" w:cs="Times New Roman"/>
          <w:sz w:val="21"/>
          <w:lang w:val="en-US" w:eastAsia="zh-CN" w:bidi="ar-SA"/>
        </w:rPr>
        <w:t>/T</w:t>
      </w:r>
      <w:r>
        <w:rPr>
          <w:rFonts w:ascii="宋体" w:hAnsi="Times New Roman" w:eastAsia="宋体" w:cs="Times New Roman"/>
          <w:sz w:val="21"/>
          <w:lang w:val="en-US" w:eastAsia="zh-CN" w:bidi="ar-SA"/>
        </w:rPr>
        <w:t xml:space="preserve"> 14825</w:t>
      </w:r>
      <w:r>
        <w:rPr>
          <w:rFonts w:hint="eastAsia" w:ascii="宋体" w:hAnsi="Times New Roman" w:eastAsia="宋体" w:cs="Times New Roman"/>
          <w:sz w:val="21"/>
          <w:lang w:val="en-US" w:eastAsia="zh-CN" w:bidi="ar-SA"/>
        </w:rPr>
        <w:t>—</w:t>
      </w:r>
      <w:r>
        <w:rPr>
          <w:rFonts w:ascii="宋体" w:hAnsi="Times New Roman" w:eastAsia="宋体" w:cs="Times New Roman"/>
          <w:sz w:val="21"/>
          <w:lang w:val="en-US" w:eastAsia="zh-CN" w:bidi="ar-SA"/>
        </w:rPr>
        <w:t>20</w:t>
      </w:r>
      <w:r>
        <w:rPr>
          <w:rFonts w:hint="eastAsia" w:ascii="宋体" w:hAnsi="Times New Roman" w:eastAsia="宋体" w:cs="Times New Roman"/>
          <w:sz w:val="21"/>
          <w:lang w:val="en-US" w:eastAsia="zh-CN" w:bidi="ar-SA"/>
        </w:rPr>
        <w:t>23 农药悬浮率测定方法</w:t>
      </w:r>
    </w:p>
    <w:p w14:paraId="1199226B">
      <w:pPr>
        <w:tabs>
          <w:tab w:val="center" w:pos="4201"/>
          <w:tab w:val="right" w:leader="dot" w:pos="9298"/>
        </w:tabs>
        <w:autoSpaceDE w:val="0"/>
        <w:autoSpaceDN w:val="0"/>
        <w:ind w:firstLine="420" w:firstLineChars="200"/>
        <w:jc w:val="both"/>
        <w:rPr>
          <w:rFonts w:hint="default" w:ascii="宋体" w:hAnsi="Times New Roman" w:eastAsia="宋体" w:cs="Times New Roman"/>
          <w:sz w:val="21"/>
          <w:highlight w:val="none"/>
          <w:lang w:val="en-US" w:eastAsia="zh-CN" w:bidi="ar-SA"/>
        </w:rPr>
      </w:pPr>
      <w:r>
        <w:rPr>
          <w:rFonts w:ascii="宋体" w:hAnsi="Times New Roman" w:eastAsia="宋体" w:cs="Times New Roman"/>
          <w:sz w:val="21"/>
          <w:highlight w:val="none"/>
          <w:lang w:val="en-US" w:eastAsia="zh-CN" w:bidi="ar-SA"/>
        </w:rPr>
        <w:t>GB</w:t>
      </w:r>
      <w:r>
        <w:rPr>
          <w:rFonts w:hint="eastAsia" w:ascii="宋体" w:hAnsi="Times New Roman" w:eastAsia="宋体" w:cs="Times New Roman"/>
          <w:sz w:val="21"/>
          <w:highlight w:val="none"/>
          <w:lang w:val="en-US" w:eastAsia="zh-CN" w:bidi="ar-SA"/>
        </w:rPr>
        <w:t>/T</w:t>
      </w:r>
      <w:r>
        <w:rPr>
          <w:rFonts w:ascii="宋体" w:hAnsi="Times New Roman" w:eastAsia="宋体" w:cs="Times New Roman"/>
          <w:sz w:val="21"/>
          <w:highlight w:val="none"/>
          <w:lang w:val="en-US" w:eastAsia="zh-CN" w:bidi="ar-SA"/>
        </w:rPr>
        <w:t xml:space="preserve"> 16150</w:t>
      </w:r>
      <w:r>
        <w:rPr>
          <w:rFonts w:hint="eastAsia" w:ascii="宋体" w:hAnsi="Times New Roman" w:eastAsia="宋体" w:cs="Times New Roman"/>
          <w:sz w:val="21"/>
          <w:highlight w:val="none"/>
          <w:lang w:val="en-US" w:eastAsia="zh-CN" w:bidi="ar-SA"/>
        </w:rPr>
        <w:t xml:space="preserve"> 农药筛析试验方法</w:t>
      </w:r>
    </w:p>
    <w:p w14:paraId="2E40D400">
      <w:pPr>
        <w:tabs>
          <w:tab w:val="center" w:pos="4201"/>
          <w:tab w:val="right" w:leader="dot" w:pos="9298"/>
        </w:tabs>
        <w:autoSpaceDE w:val="0"/>
        <w:autoSpaceDN w:val="0"/>
        <w:ind w:firstLine="420" w:firstLineChars="200"/>
        <w:jc w:val="both"/>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w:t>GB</w:t>
      </w:r>
      <w:r>
        <w:rPr>
          <w:rFonts w:hint="eastAsia" w:ascii="宋体" w:hAnsi="Times New Roman" w:eastAsia="宋体" w:cs="Times New Roman"/>
          <w:sz w:val="21"/>
          <w:lang w:val="en-US" w:eastAsia="zh-CN" w:bidi="ar-SA"/>
        </w:rPr>
        <w:t>/T</w:t>
      </w:r>
      <w:r>
        <w:rPr>
          <w:rFonts w:ascii="宋体" w:hAnsi="Times New Roman" w:eastAsia="宋体" w:cs="Times New Roman"/>
          <w:sz w:val="21"/>
          <w:lang w:val="en-US" w:eastAsia="zh-CN" w:bidi="ar-SA"/>
        </w:rPr>
        <w:t xml:space="preserve"> 19136</w:t>
      </w:r>
      <w:r>
        <w:rPr>
          <w:rFonts w:hint="eastAsia" w:ascii="宋体" w:hAnsi="Times New Roman" w:eastAsia="宋体" w:cs="Times New Roman"/>
          <w:sz w:val="21"/>
          <w:lang w:val="en-US" w:eastAsia="zh-CN" w:bidi="ar-SA"/>
        </w:rPr>
        <w:t>—</w:t>
      </w:r>
      <w:r>
        <w:rPr>
          <w:rFonts w:ascii="宋体" w:hAnsi="Times New Roman" w:eastAsia="宋体" w:cs="Times New Roman"/>
          <w:sz w:val="21"/>
          <w:lang w:val="en-US" w:eastAsia="zh-CN" w:bidi="ar-SA"/>
        </w:rPr>
        <w:t>20</w:t>
      </w:r>
      <w:r>
        <w:rPr>
          <w:rFonts w:hint="eastAsia" w:ascii="宋体" w:hAnsi="Times New Roman" w:eastAsia="宋体" w:cs="Times New Roman"/>
          <w:sz w:val="21"/>
          <w:lang w:val="en-US" w:eastAsia="zh-CN" w:bidi="ar-SA"/>
        </w:rPr>
        <w:t>21 农药热储稳定性测定方法</w:t>
      </w:r>
    </w:p>
    <w:p w14:paraId="63B28AE4">
      <w:pPr>
        <w:pStyle w:val="32"/>
        <w:widowControl/>
        <w:tabs>
          <w:tab w:val="center" w:pos="4201"/>
          <w:tab w:val="right" w:leader="dot" w:pos="9298"/>
        </w:tabs>
        <w:autoSpaceDE w:val="0"/>
        <w:autoSpaceDN w:val="0"/>
        <w:spacing w:before="0" w:beforeAutospacing="0" w:after="0" w:afterAutospacing="0"/>
        <w:ind w:firstLine="420" w:firstLineChars="200"/>
        <w:jc w:val="both"/>
        <w:rPr>
          <w:rFonts w:hint="default" w:ascii="宋体" w:hAnsi="宋体" w:eastAsia="宋体" w:cs="宋体"/>
          <w:sz w:val="21"/>
          <w:szCs w:val="20"/>
          <w:highlight w:val="none"/>
          <w:lang w:val="en-US"/>
        </w:rPr>
      </w:pPr>
      <w:r>
        <w:rPr>
          <w:rFonts w:ascii="宋体" w:hAnsi="Times New Roman" w:eastAsia="宋体" w:cs="Times New Roman"/>
          <w:sz w:val="21"/>
          <w:lang w:val="en-US" w:eastAsia="zh-CN" w:bidi="ar-SA"/>
        </w:rPr>
        <w:t>GB</w:t>
      </w:r>
      <w:r>
        <w:rPr>
          <w:rFonts w:hint="eastAsia" w:ascii="宋体" w:hAnsi="Times New Roman" w:eastAsia="宋体" w:cs="Times New Roman"/>
          <w:sz w:val="21"/>
          <w:lang w:val="en-US" w:eastAsia="zh-CN" w:bidi="ar-SA"/>
        </w:rPr>
        <w:t>/T</w:t>
      </w:r>
      <w:r>
        <w:rPr>
          <w:rFonts w:ascii="宋体" w:hAnsi="Times New Roman" w:eastAsia="宋体" w:cs="Times New Roman"/>
          <w:sz w:val="21"/>
          <w:lang w:val="en-US" w:eastAsia="zh-CN" w:bidi="ar-SA"/>
        </w:rPr>
        <w:t xml:space="preserve"> 28137</w:t>
      </w:r>
      <w:r>
        <w:rPr>
          <w:rFonts w:hint="eastAsia" w:ascii="宋体" w:hAnsi="Times New Roman" w:eastAsia="宋体" w:cs="Times New Roman"/>
          <w:sz w:val="21"/>
          <w:lang w:val="en-US" w:eastAsia="zh-CN" w:bidi="ar-SA"/>
        </w:rPr>
        <w:t xml:space="preserve"> 农药持久起泡性测定方法</w:t>
      </w:r>
    </w:p>
    <w:p w14:paraId="741584ED">
      <w:pPr>
        <w:widowControl/>
        <w:numPr>
          <w:ilvl w:val="0"/>
          <w:numId w:val="2"/>
        </w:numPr>
        <w:spacing w:before="312" w:beforeLines="100" w:after="312" w:afterLines="100"/>
        <w:outlineLvl w:val="1"/>
        <w:rPr>
          <w:rFonts w:eastAsia="黑体"/>
          <w:kern w:val="0"/>
          <w:szCs w:val="20"/>
        </w:rPr>
      </w:pPr>
      <w:r>
        <w:rPr>
          <w:rFonts w:hint="eastAsia" w:eastAsia="黑体"/>
          <w:kern w:val="0"/>
          <w:szCs w:val="20"/>
        </w:rPr>
        <w:t>术语和定义</w:t>
      </w:r>
    </w:p>
    <w:p w14:paraId="7899773F">
      <w:pPr>
        <w:pStyle w:val="24"/>
        <w:rPr>
          <w:rFonts w:hAnsi="宋体" w:cs="宋体"/>
        </w:rPr>
      </w:pPr>
      <w:r>
        <w:rPr>
          <w:rFonts w:hint="eastAsia" w:hAnsi="宋体" w:cs="宋体"/>
        </w:rPr>
        <w:t>本文件没有需要界定的术语和定义。</w:t>
      </w:r>
    </w:p>
    <w:p w14:paraId="3280B588">
      <w:pPr>
        <w:widowControl/>
        <w:numPr>
          <w:ilvl w:val="0"/>
          <w:numId w:val="2"/>
        </w:numPr>
        <w:spacing w:before="312" w:beforeLines="100" w:after="312" w:afterLines="100"/>
        <w:outlineLvl w:val="1"/>
        <w:rPr>
          <w:rFonts w:eastAsia="黑体"/>
          <w:kern w:val="0"/>
          <w:szCs w:val="20"/>
        </w:rPr>
      </w:pPr>
      <w:r>
        <w:rPr>
          <w:rFonts w:hint="eastAsia" w:eastAsia="黑体"/>
          <w:kern w:val="0"/>
          <w:szCs w:val="20"/>
        </w:rPr>
        <w:t>技术要求</w:t>
      </w:r>
    </w:p>
    <w:p w14:paraId="0EC0EFCF">
      <w:pPr>
        <w:pStyle w:val="45"/>
        <w:spacing w:before="156" w:after="156"/>
        <w:rPr>
          <w:highlight w:val="none"/>
        </w:rPr>
      </w:pPr>
      <w:r>
        <w:rPr>
          <w:rFonts w:hint="eastAsia"/>
          <w:highlight w:val="none"/>
        </w:rPr>
        <w:t>外观</w:t>
      </w:r>
    </w:p>
    <w:p w14:paraId="1ABCA407">
      <w:pPr>
        <w:ind w:firstLine="420" w:firstLineChars="200"/>
        <w:rPr>
          <w:rFonts w:ascii="宋体" w:hAnsi="宋体"/>
          <w:highlight w:val="none"/>
        </w:rPr>
      </w:pPr>
      <w:r>
        <w:rPr>
          <w:rFonts w:hint="eastAsia" w:ascii="宋体"/>
          <w:szCs w:val="20"/>
          <w:highlight w:val="none"/>
          <w:lang w:val="en-US" w:eastAsia="zh-CN"/>
        </w:rPr>
        <w:t>均匀疏松的粉末，不应有团块。</w:t>
      </w:r>
    </w:p>
    <w:p w14:paraId="51ED737D">
      <w:pPr>
        <w:pStyle w:val="45"/>
        <w:spacing w:before="156" w:after="156"/>
        <w:rPr>
          <w:rFonts w:ascii="Times New Roman"/>
        </w:rPr>
      </w:pPr>
      <w:r>
        <w:rPr>
          <w:rFonts w:ascii="Times New Roman"/>
        </w:rPr>
        <w:t>技术指标</w:t>
      </w:r>
    </w:p>
    <w:p w14:paraId="1D745F2C">
      <w:pPr>
        <w:pStyle w:val="45"/>
        <w:numPr>
          <w:ilvl w:val="1"/>
          <w:numId w:val="0"/>
        </w:numPr>
        <w:spacing w:before="156" w:after="156"/>
        <w:ind w:firstLine="420" w:firstLineChars="200"/>
        <w:rPr>
          <w:rFonts w:hint="eastAsia" w:ascii="宋体" w:eastAsia="宋体"/>
          <w:szCs w:val="20"/>
        </w:rPr>
      </w:pPr>
      <w:r>
        <w:rPr>
          <w:rFonts w:hint="eastAsia" w:ascii="宋体" w:eastAsia="宋体"/>
          <w:szCs w:val="20"/>
          <w:lang w:val="en-US" w:eastAsia="zh-CN"/>
        </w:rPr>
        <w:t>莠去津可湿性粉剂</w:t>
      </w:r>
      <w:r>
        <w:rPr>
          <w:rFonts w:hint="eastAsia" w:ascii="宋体" w:eastAsia="宋体"/>
          <w:szCs w:val="20"/>
        </w:rPr>
        <w:t>应符合表1的要求。</w:t>
      </w:r>
    </w:p>
    <w:p w14:paraId="2D4700B7">
      <w:pPr>
        <w:pStyle w:val="24"/>
      </w:pPr>
    </w:p>
    <w:p w14:paraId="1473EFE2">
      <w:pPr>
        <w:pStyle w:val="129"/>
        <w:spacing w:before="156" w:after="156"/>
        <w:rPr>
          <w:rFonts w:ascii="Times New Roman"/>
        </w:rPr>
      </w:pPr>
      <w:r>
        <w:rPr>
          <w:rFonts w:hint="eastAsia" w:ascii="Times New Roman"/>
          <w:lang w:val="en-US" w:eastAsia="zh-CN"/>
        </w:rPr>
        <w:t>莠去津可湿性粉剂</w:t>
      </w:r>
      <w:r>
        <w:rPr>
          <w:rFonts w:hint="eastAsia" w:ascii="Times New Roman"/>
        </w:rPr>
        <w:t>技术</w:t>
      </w:r>
      <w:r>
        <w:rPr>
          <w:rFonts w:ascii="Times New Roman"/>
        </w:rPr>
        <w:t>指标</w:t>
      </w:r>
    </w:p>
    <w:tbl>
      <w:tblPr>
        <w:tblStyle w:val="35"/>
        <w:tblW w:w="0" w:type="auto"/>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532"/>
        <w:gridCol w:w="2965"/>
        <w:gridCol w:w="2966"/>
      </w:tblGrid>
      <w:tr w14:paraId="295330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3532" w:type="dxa"/>
            <w:vMerge w:val="restart"/>
            <w:tcBorders>
              <w:top w:val="single" w:color="auto" w:sz="8" w:space="0"/>
            </w:tcBorders>
            <w:noWrap w:val="0"/>
            <w:vAlign w:val="center"/>
          </w:tcPr>
          <w:p w14:paraId="56A84A34">
            <w:pPr>
              <w:jc w:val="center"/>
              <w:rPr>
                <w:rFonts w:hint="eastAsia" w:ascii="宋体" w:hAnsi="宋体" w:eastAsia="宋体" w:cs="宋体"/>
                <w:sz w:val="18"/>
                <w:szCs w:val="18"/>
              </w:rPr>
            </w:pPr>
            <w:r>
              <w:rPr>
                <w:rFonts w:hint="eastAsia" w:ascii="宋体" w:hAnsi="宋体" w:eastAsia="宋体" w:cs="宋体"/>
                <w:sz w:val="18"/>
                <w:szCs w:val="18"/>
              </w:rPr>
              <w:t>项     目</w:t>
            </w:r>
          </w:p>
        </w:tc>
        <w:tc>
          <w:tcPr>
            <w:tcW w:w="5931" w:type="dxa"/>
            <w:gridSpan w:val="2"/>
            <w:tcBorders>
              <w:top w:val="single" w:color="auto" w:sz="8" w:space="0"/>
              <w:bottom w:val="single" w:color="auto" w:sz="4" w:space="0"/>
            </w:tcBorders>
            <w:noWrap w:val="0"/>
            <w:vAlign w:val="center"/>
          </w:tcPr>
          <w:p w14:paraId="445C44C6">
            <w:pPr>
              <w:jc w:val="center"/>
              <w:rPr>
                <w:rFonts w:hint="eastAsia" w:ascii="宋体" w:hAnsi="宋体" w:eastAsia="宋体" w:cs="宋体"/>
                <w:sz w:val="18"/>
                <w:szCs w:val="18"/>
              </w:rPr>
            </w:pPr>
            <w:r>
              <w:rPr>
                <w:rFonts w:hint="eastAsia" w:ascii="宋体" w:hAnsi="宋体" w:eastAsia="宋体" w:cs="宋体"/>
                <w:sz w:val="18"/>
                <w:szCs w:val="18"/>
              </w:rPr>
              <w:t>指        标</w:t>
            </w:r>
          </w:p>
        </w:tc>
      </w:tr>
      <w:tr w14:paraId="60C3A6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3532" w:type="dxa"/>
            <w:vMerge w:val="continue"/>
            <w:noWrap w:val="0"/>
            <w:vAlign w:val="center"/>
          </w:tcPr>
          <w:p w14:paraId="0994A566">
            <w:pPr>
              <w:jc w:val="center"/>
              <w:rPr>
                <w:rFonts w:hint="eastAsia" w:ascii="宋体" w:hAnsi="宋体" w:eastAsia="宋体" w:cs="宋体"/>
                <w:sz w:val="18"/>
                <w:szCs w:val="18"/>
              </w:rPr>
            </w:pPr>
          </w:p>
        </w:tc>
        <w:tc>
          <w:tcPr>
            <w:tcW w:w="2965" w:type="dxa"/>
            <w:tcBorders>
              <w:top w:val="single" w:color="auto" w:sz="4" w:space="0"/>
            </w:tcBorders>
            <w:noWrap w:val="0"/>
            <w:vAlign w:val="center"/>
          </w:tcPr>
          <w:p w14:paraId="61A15C95">
            <w:pPr>
              <w:keepLines/>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48</w:t>
            </w:r>
            <w:r>
              <w:rPr>
                <w:rFonts w:hint="eastAsia" w:ascii="宋体" w:hAnsi="宋体" w:eastAsia="宋体" w:cs="宋体"/>
                <w:sz w:val="18"/>
                <w:szCs w:val="18"/>
                <w:lang w:val="en-US" w:eastAsia="zh-CN"/>
              </w:rPr>
              <w:t>%</w:t>
            </w:r>
            <w:r>
              <w:rPr>
                <w:rFonts w:hint="eastAsia" w:ascii="宋体" w:hAnsi="宋体" w:eastAsia="宋体" w:cs="宋体"/>
                <w:sz w:val="18"/>
                <w:szCs w:val="18"/>
              </w:rPr>
              <w:t>规格</w:t>
            </w:r>
          </w:p>
        </w:tc>
        <w:tc>
          <w:tcPr>
            <w:tcW w:w="2966" w:type="dxa"/>
            <w:tcBorders>
              <w:top w:val="single" w:color="auto" w:sz="4" w:space="0"/>
            </w:tcBorders>
            <w:noWrap w:val="0"/>
            <w:vAlign w:val="center"/>
          </w:tcPr>
          <w:p w14:paraId="436EFB54">
            <w:pPr>
              <w:keepLines/>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80</w:t>
            </w:r>
            <w:r>
              <w:rPr>
                <w:rFonts w:hint="eastAsia" w:ascii="宋体" w:hAnsi="宋体" w:eastAsia="宋体" w:cs="宋体"/>
                <w:sz w:val="18"/>
                <w:szCs w:val="18"/>
              </w:rPr>
              <w:t>%规格</w:t>
            </w:r>
          </w:p>
        </w:tc>
      </w:tr>
      <w:tr w14:paraId="0B192B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2" w:type="dxa"/>
            <w:noWrap w:val="0"/>
            <w:vAlign w:val="center"/>
          </w:tcPr>
          <w:p w14:paraId="06AD55CC">
            <w:pPr>
              <w:tabs>
                <w:tab w:val="center" w:pos="4201"/>
                <w:tab w:val="right" w:leader="dot" w:pos="9298"/>
              </w:tabs>
              <w:autoSpaceDE w:val="0"/>
              <w:autoSpaceDN w:val="0"/>
              <w:ind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 xml:space="preserve">莠去津质量分数/%                         </w:t>
            </w:r>
          </w:p>
        </w:tc>
        <w:tc>
          <w:tcPr>
            <w:tcW w:w="2965" w:type="dxa"/>
            <w:shd w:val="clear" w:color="auto" w:fill="auto"/>
            <w:noWrap w:val="0"/>
            <w:vAlign w:val="center"/>
          </w:tcPr>
          <w:p w14:paraId="0439C534">
            <w:pPr>
              <w:tabs>
                <w:tab w:val="center" w:pos="4201"/>
                <w:tab w:val="right" w:leader="dot" w:pos="9298"/>
              </w:tabs>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48.0±2.5</w:t>
            </w:r>
          </w:p>
        </w:tc>
        <w:tc>
          <w:tcPr>
            <w:tcW w:w="2966" w:type="dxa"/>
            <w:shd w:val="clear" w:color="auto" w:fill="auto"/>
            <w:noWrap w:val="0"/>
            <w:vAlign w:val="center"/>
          </w:tcPr>
          <w:p w14:paraId="4559890A">
            <w:pPr>
              <w:tabs>
                <w:tab w:val="center" w:pos="4201"/>
                <w:tab w:val="right" w:leader="dot" w:pos="9298"/>
              </w:tabs>
              <w:autoSpaceDE w:val="0"/>
              <w:autoSpaceDN w:val="0"/>
              <w:ind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80.0±2.5</w:t>
            </w:r>
          </w:p>
        </w:tc>
      </w:tr>
      <w:tr w14:paraId="6DD025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2" w:type="dxa"/>
            <w:noWrap w:val="0"/>
            <w:vAlign w:val="center"/>
          </w:tcPr>
          <w:p w14:paraId="1AA573C9">
            <w:pPr>
              <w:tabs>
                <w:tab w:val="center" w:pos="4201"/>
                <w:tab w:val="right" w:leader="dot" w:pos="9298"/>
              </w:tabs>
              <w:autoSpaceDE w:val="0"/>
              <w:autoSpaceDN w:val="0"/>
              <w:ind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 xml:space="preserve">扑灭津质量分数/% </w:t>
            </w:r>
          </w:p>
        </w:tc>
        <w:tc>
          <w:tcPr>
            <w:tcW w:w="2965" w:type="dxa"/>
            <w:shd w:val="clear" w:color="auto" w:fill="auto"/>
            <w:noWrap w:val="0"/>
            <w:vAlign w:val="center"/>
          </w:tcPr>
          <w:p w14:paraId="6CE5AFA8">
            <w:pPr>
              <w:ind w:firstLine="0" w:firstLineChars="0"/>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0.48</w:t>
            </w:r>
          </w:p>
        </w:tc>
        <w:tc>
          <w:tcPr>
            <w:tcW w:w="2966" w:type="dxa"/>
            <w:shd w:val="clear" w:color="auto" w:fill="auto"/>
            <w:noWrap w:val="0"/>
            <w:vAlign w:val="center"/>
          </w:tcPr>
          <w:p w14:paraId="6774FA12">
            <w:pPr>
              <w:ind w:firstLine="0" w:firstLineChars="0"/>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0.8</w:t>
            </w:r>
          </w:p>
        </w:tc>
      </w:tr>
      <w:tr w14:paraId="41FF6E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2" w:type="dxa"/>
            <w:noWrap w:val="0"/>
            <w:vAlign w:val="center"/>
          </w:tcPr>
          <w:p w14:paraId="69A3E875">
            <w:pPr>
              <w:tabs>
                <w:tab w:val="center" w:pos="4201"/>
                <w:tab w:val="right" w:leader="dot" w:pos="9298"/>
              </w:tabs>
              <w:autoSpaceDE w:val="0"/>
              <w:autoSpaceDN w:val="0"/>
              <w:ind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 xml:space="preserve">西玛津质量分数/% </w:t>
            </w:r>
          </w:p>
        </w:tc>
        <w:tc>
          <w:tcPr>
            <w:tcW w:w="2965" w:type="dxa"/>
            <w:shd w:val="clear" w:color="auto" w:fill="auto"/>
            <w:noWrap w:val="0"/>
            <w:vAlign w:val="center"/>
          </w:tcPr>
          <w:p w14:paraId="63BA4F32">
            <w:pPr>
              <w:ind w:firstLine="0" w:firstLineChars="0"/>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0.48</w:t>
            </w:r>
          </w:p>
        </w:tc>
        <w:tc>
          <w:tcPr>
            <w:tcW w:w="2966" w:type="dxa"/>
            <w:shd w:val="clear" w:color="auto" w:fill="auto"/>
            <w:noWrap w:val="0"/>
            <w:vAlign w:val="center"/>
          </w:tcPr>
          <w:p w14:paraId="51ACC953">
            <w:pPr>
              <w:ind w:firstLine="0" w:firstLineChars="0"/>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0.8</w:t>
            </w:r>
          </w:p>
        </w:tc>
      </w:tr>
      <w:tr w14:paraId="4176A4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2" w:type="dxa"/>
            <w:noWrap w:val="0"/>
            <w:vAlign w:val="top"/>
          </w:tcPr>
          <w:p w14:paraId="28B91DB6">
            <w:pP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水分</w:t>
            </w:r>
            <w:r>
              <w:rPr>
                <w:rFonts w:hint="eastAsia" w:ascii="宋体" w:hAnsi="宋体" w:eastAsia="宋体" w:cs="宋体"/>
                <w:sz w:val="18"/>
                <w:szCs w:val="18"/>
                <w:highlight w:val="none"/>
              </w:rPr>
              <w:t xml:space="preserve">/%                                  </w:t>
            </w:r>
          </w:p>
        </w:tc>
        <w:tc>
          <w:tcPr>
            <w:tcW w:w="5931" w:type="dxa"/>
            <w:gridSpan w:val="2"/>
            <w:shd w:val="clear" w:color="auto" w:fill="auto"/>
            <w:noWrap w:val="0"/>
            <w:vAlign w:val="top"/>
          </w:tcPr>
          <w:p w14:paraId="55CF4C8A">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0.8</w:t>
            </w:r>
          </w:p>
        </w:tc>
      </w:tr>
      <w:tr w14:paraId="24EE1D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2" w:type="dxa"/>
            <w:noWrap w:val="0"/>
            <w:vAlign w:val="center"/>
          </w:tcPr>
          <w:p w14:paraId="22A62B84">
            <w:pP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sz w:val="18"/>
                <w:szCs w:val="18"/>
                <w:highlight w:val="none"/>
              </w:rPr>
              <w:t>pH</w:t>
            </w:r>
            <w:r>
              <w:rPr>
                <w:rFonts w:hint="eastAsia" w:ascii="宋体" w:hAnsi="宋体" w:eastAsia="宋体" w:cs="宋体"/>
                <w:color w:val="000000"/>
                <w:sz w:val="18"/>
                <w:szCs w:val="18"/>
                <w:highlight w:val="none"/>
                <w:lang w:val="en-US" w:eastAsia="zh-CN"/>
              </w:rPr>
              <w:t>值</w:t>
            </w:r>
          </w:p>
        </w:tc>
        <w:tc>
          <w:tcPr>
            <w:tcW w:w="5931" w:type="dxa"/>
            <w:gridSpan w:val="2"/>
            <w:shd w:val="clear" w:color="auto" w:fill="auto"/>
            <w:noWrap w:val="0"/>
            <w:vAlign w:val="center"/>
          </w:tcPr>
          <w:p w14:paraId="4EB19914">
            <w:pPr>
              <w:jc w:val="center"/>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6</w:t>
            </w:r>
            <w:r>
              <w:rPr>
                <w:rFonts w:hint="eastAsia" w:ascii="宋体" w:hAnsi="宋体" w:eastAsia="宋体" w:cs="宋体"/>
                <w:sz w:val="18"/>
                <w:szCs w:val="18"/>
                <w:highlight w:val="none"/>
              </w:rPr>
              <w:t>.0～</w:t>
            </w:r>
            <w:r>
              <w:rPr>
                <w:rFonts w:hint="eastAsia" w:ascii="宋体" w:hAnsi="宋体" w:cs="宋体"/>
                <w:sz w:val="18"/>
                <w:szCs w:val="18"/>
                <w:highlight w:val="none"/>
                <w:lang w:val="en-US" w:eastAsia="zh-CN"/>
              </w:rPr>
              <w:t>10</w:t>
            </w:r>
            <w:r>
              <w:rPr>
                <w:rFonts w:hint="eastAsia" w:ascii="宋体" w:hAnsi="宋体" w:eastAsia="宋体" w:cs="宋体"/>
                <w:sz w:val="18"/>
                <w:szCs w:val="18"/>
                <w:highlight w:val="none"/>
              </w:rPr>
              <w:t>.0</w:t>
            </w:r>
          </w:p>
        </w:tc>
      </w:tr>
      <w:tr w14:paraId="4582DD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2" w:type="dxa"/>
            <w:noWrap w:val="0"/>
            <w:vAlign w:val="center"/>
          </w:tcPr>
          <w:p w14:paraId="2E46E2AB">
            <w:pPr>
              <w:jc w:val="left"/>
              <w:rPr>
                <w:rFonts w:hint="eastAsia" w:ascii="宋体" w:hAnsi="宋体" w:eastAsia="宋体" w:cs="宋体"/>
                <w:kern w:val="2"/>
                <w:sz w:val="18"/>
                <w:szCs w:val="18"/>
                <w:highlight w:val="none"/>
                <w:lang w:val="en-US" w:eastAsia="zh-CN" w:bidi="ar-SA"/>
              </w:rPr>
            </w:pPr>
            <w:r>
              <w:rPr>
                <w:rFonts w:hint="eastAsia" w:ascii="宋体" w:hAnsi="宋体" w:eastAsia="宋体" w:cs="宋体"/>
                <w:sz w:val="18"/>
                <w:szCs w:val="18"/>
                <w:highlight w:val="none"/>
              </w:rPr>
              <w:t>湿筛试验（通过</w:t>
            </w:r>
            <w:r>
              <w:rPr>
                <w:rFonts w:hint="eastAsia" w:ascii="宋体" w:hAnsi="宋体" w:cs="宋体"/>
                <w:sz w:val="18"/>
                <w:szCs w:val="18"/>
                <w:highlight w:val="none"/>
                <w:lang w:val="en-US" w:eastAsia="zh-CN"/>
              </w:rPr>
              <w:t>7</w:t>
            </w:r>
            <w:r>
              <w:rPr>
                <w:rFonts w:hint="eastAsia" w:ascii="宋体" w:hAnsi="宋体" w:eastAsia="宋体" w:cs="宋体"/>
                <w:sz w:val="18"/>
                <w:szCs w:val="18"/>
                <w:highlight w:val="none"/>
              </w:rPr>
              <w:t>5</w:t>
            </w:r>
            <w:r>
              <w:rPr>
                <w:rFonts w:hint="default" w:ascii="Times New Roman" w:hAnsi="Times New Roman" w:eastAsia="宋体" w:cs="Times New Roman"/>
                <w:sz w:val="18"/>
                <w:szCs w:val="18"/>
                <w:highlight w:val="none"/>
              </w:rPr>
              <w:t xml:space="preserve"> μ</w:t>
            </w:r>
            <w:r>
              <w:rPr>
                <w:rFonts w:hint="eastAsia" w:ascii="宋体" w:hAnsi="宋体" w:eastAsia="宋体" w:cs="宋体"/>
                <w:sz w:val="18"/>
                <w:szCs w:val="18"/>
                <w:highlight w:val="none"/>
              </w:rPr>
              <w:t xml:space="preserve">m试验筛）/%                </w:t>
            </w:r>
          </w:p>
        </w:tc>
        <w:tc>
          <w:tcPr>
            <w:tcW w:w="5931" w:type="dxa"/>
            <w:gridSpan w:val="2"/>
            <w:shd w:val="clear" w:color="auto" w:fill="auto"/>
            <w:noWrap w:val="0"/>
            <w:vAlign w:val="center"/>
          </w:tcPr>
          <w:p w14:paraId="72C82406">
            <w:pPr>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rPr>
              <w:t>≥98</w:t>
            </w:r>
          </w:p>
        </w:tc>
      </w:tr>
      <w:tr w14:paraId="066876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2" w:type="dxa"/>
            <w:noWrap w:val="0"/>
            <w:vAlign w:val="center"/>
          </w:tcPr>
          <w:p w14:paraId="540389E1">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 xml:space="preserve">悬浮率/%                                 </w:t>
            </w:r>
          </w:p>
        </w:tc>
        <w:tc>
          <w:tcPr>
            <w:tcW w:w="5931" w:type="dxa"/>
            <w:gridSpan w:val="2"/>
            <w:shd w:val="clear" w:color="auto" w:fill="auto"/>
            <w:noWrap w:val="0"/>
            <w:vAlign w:val="center"/>
          </w:tcPr>
          <w:p w14:paraId="077553F0">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70</w:t>
            </w:r>
          </w:p>
        </w:tc>
      </w:tr>
      <w:tr w14:paraId="772B42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2" w:type="dxa"/>
            <w:noWrap w:val="0"/>
            <w:vAlign w:val="center"/>
          </w:tcPr>
          <w:p w14:paraId="730BE50A">
            <w:pPr>
              <w:jc w:val="left"/>
              <w:rPr>
                <w:rFonts w:hint="eastAsia" w:ascii="Times New Roman" w:hAnsi="Times New Roman" w:eastAsia="宋体" w:cs="Times New Roman"/>
                <w:kern w:val="2"/>
                <w:sz w:val="18"/>
                <w:szCs w:val="18"/>
                <w:highlight w:val="none"/>
                <w:lang w:val="en-US" w:eastAsia="zh-CN" w:bidi="ar-SA"/>
              </w:rPr>
            </w:pPr>
            <w:r>
              <w:rPr>
                <w:rFonts w:hint="eastAsia" w:ascii="宋体"/>
                <w:sz w:val="18"/>
                <w:szCs w:val="18"/>
                <w:highlight w:val="none"/>
              </w:rPr>
              <w:t xml:space="preserve">持久起泡性（1 </w:t>
            </w:r>
            <w:r>
              <w:rPr>
                <w:rFonts w:ascii="宋体"/>
                <w:sz w:val="18"/>
                <w:szCs w:val="18"/>
                <w:highlight w:val="none"/>
              </w:rPr>
              <w:t>min</w:t>
            </w:r>
            <w:r>
              <w:rPr>
                <w:rFonts w:hint="eastAsia" w:ascii="宋体"/>
                <w:sz w:val="18"/>
                <w:szCs w:val="18"/>
                <w:highlight w:val="none"/>
              </w:rPr>
              <w:t>后泡沫量）/</w:t>
            </w:r>
            <w:r>
              <w:rPr>
                <w:rFonts w:ascii="宋体"/>
                <w:sz w:val="18"/>
                <w:szCs w:val="18"/>
                <w:highlight w:val="none"/>
              </w:rPr>
              <w:t>mL</w:t>
            </w:r>
          </w:p>
        </w:tc>
        <w:tc>
          <w:tcPr>
            <w:tcW w:w="5931" w:type="dxa"/>
            <w:gridSpan w:val="2"/>
            <w:shd w:val="clear" w:color="auto" w:fill="auto"/>
            <w:noWrap w:val="0"/>
            <w:vAlign w:val="center"/>
          </w:tcPr>
          <w:p w14:paraId="48AFA834">
            <w:pPr>
              <w:jc w:val="center"/>
              <w:rPr>
                <w:rFonts w:hint="default" w:ascii="宋体" w:hAnsi="宋体" w:eastAsia="宋体" w:cs="宋体"/>
                <w:kern w:val="2"/>
                <w:sz w:val="18"/>
                <w:szCs w:val="18"/>
                <w:highlight w:val="none"/>
                <w:lang w:val="en-US" w:eastAsia="zh-CN" w:bidi="ar-SA"/>
              </w:rPr>
            </w:pPr>
            <w:r>
              <w:rPr>
                <w:rFonts w:hint="eastAsia" w:ascii="宋体" w:hAnsi="宋体" w:eastAsia="宋体" w:cs="宋体"/>
                <w:sz w:val="18"/>
                <w:szCs w:val="18"/>
                <w:highlight w:val="none"/>
              </w:rPr>
              <w:t>≤60</w:t>
            </w:r>
          </w:p>
        </w:tc>
      </w:tr>
      <w:tr w14:paraId="797099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2" w:type="dxa"/>
            <w:noWrap w:val="0"/>
            <w:vAlign w:val="center"/>
          </w:tcPr>
          <w:p w14:paraId="39B60899">
            <w:pPr>
              <w:jc w:val="left"/>
              <w:rPr>
                <w:rFonts w:hint="eastAsia" w:ascii="宋体" w:hAnsi="Times New Roman" w:eastAsia="宋体" w:cs="Times New Roman"/>
                <w:kern w:val="2"/>
                <w:sz w:val="18"/>
                <w:szCs w:val="18"/>
                <w:highlight w:val="none"/>
                <w:lang w:val="en-US" w:eastAsia="zh-CN" w:bidi="ar-SA"/>
              </w:rPr>
            </w:pPr>
            <w:r>
              <w:rPr>
                <w:rFonts w:hint="eastAsia" w:ascii="宋体"/>
                <w:sz w:val="18"/>
                <w:szCs w:val="18"/>
                <w:highlight w:val="none"/>
              </w:rPr>
              <w:t>润湿时间/</w:t>
            </w:r>
            <w:r>
              <w:rPr>
                <w:rFonts w:hint="eastAsia" w:ascii="宋体"/>
                <w:i w:val="0"/>
                <w:iCs w:val="0"/>
                <w:sz w:val="18"/>
                <w:szCs w:val="18"/>
                <w:highlight w:val="none"/>
              </w:rPr>
              <w:t>s</w:t>
            </w:r>
            <w:r>
              <w:rPr>
                <w:rFonts w:hint="eastAsia" w:ascii="宋体"/>
                <w:sz w:val="18"/>
                <w:szCs w:val="18"/>
                <w:highlight w:val="none"/>
              </w:rPr>
              <w:t xml:space="preserve">                               </w:t>
            </w:r>
          </w:p>
        </w:tc>
        <w:tc>
          <w:tcPr>
            <w:tcW w:w="5931" w:type="dxa"/>
            <w:gridSpan w:val="2"/>
            <w:shd w:val="clear" w:color="auto" w:fill="auto"/>
            <w:noWrap w:val="0"/>
            <w:vAlign w:val="center"/>
          </w:tcPr>
          <w:p w14:paraId="332A2D3F">
            <w:pPr>
              <w:jc w:val="center"/>
              <w:rPr>
                <w:rFonts w:hint="default" w:ascii="宋体" w:hAnsi="宋体" w:eastAsia="宋体" w:cs="宋体"/>
                <w:kern w:val="2"/>
                <w:sz w:val="18"/>
                <w:szCs w:val="18"/>
                <w:highlight w:val="none"/>
                <w:lang w:val="en-US" w:eastAsia="zh-CN" w:bidi="ar-SA"/>
              </w:rPr>
            </w:pP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90</w:t>
            </w:r>
          </w:p>
        </w:tc>
      </w:tr>
      <w:tr w14:paraId="4AB2D4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2" w:type="dxa"/>
            <w:vAlign w:val="center"/>
          </w:tcPr>
          <w:p w14:paraId="3E9011E7">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热储稳定性</w:t>
            </w:r>
          </w:p>
        </w:tc>
        <w:tc>
          <w:tcPr>
            <w:tcW w:w="5931" w:type="dxa"/>
            <w:gridSpan w:val="2"/>
          </w:tcPr>
          <w:p w14:paraId="7DD8EE1D">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sz w:val="18"/>
                <w:szCs w:val="18"/>
                <w:highlight w:val="none"/>
                <w:lang w:val="en-US" w:eastAsia="zh-CN"/>
              </w:rPr>
            </w:pPr>
            <w:r>
              <w:rPr>
                <w:rFonts w:hint="eastAsia" w:ascii="宋体"/>
                <w:sz w:val="18"/>
                <w:szCs w:val="18"/>
                <w:highlight w:val="none"/>
              </w:rPr>
              <w:t>热储后，</w:t>
            </w:r>
            <w:r>
              <w:rPr>
                <w:rFonts w:hint="eastAsia" w:ascii="宋体"/>
                <w:sz w:val="18"/>
                <w:szCs w:val="18"/>
                <w:highlight w:val="none"/>
                <w:lang w:eastAsia="zh-CN"/>
              </w:rPr>
              <w:t>莠去津</w:t>
            </w:r>
            <w:r>
              <w:rPr>
                <w:rFonts w:hint="eastAsia" w:ascii="宋体"/>
                <w:sz w:val="18"/>
                <w:szCs w:val="18"/>
                <w:highlight w:val="none"/>
              </w:rPr>
              <w:t>质量分数应不低于热储前测得质量分数的9</w:t>
            </w:r>
            <w:r>
              <w:rPr>
                <w:rFonts w:ascii="宋体"/>
                <w:sz w:val="18"/>
                <w:szCs w:val="18"/>
                <w:highlight w:val="none"/>
              </w:rPr>
              <w:t>5</w:t>
            </w:r>
            <w:r>
              <w:rPr>
                <w:rFonts w:hint="eastAsia" w:ascii="宋体"/>
                <w:sz w:val="18"/>
                <w:szCs w:val="18"/>
                <w:highlight w:val="none"/>
              </w:rPr>
              <w:t>%、</w:t>
            </w:r>
            <w:r>
              <w:rPr>
                <w:rFonts w:hint="eastAsia" w:ascii="宋体" w:hAnsi="宋体" w:cs="宋体"/>
                <w:sz w:val="18"/>
                <w:szCs w:val="18"/>
                <w:lang w:val="en-US" w:eastAsia="zh-CN"/>
              </w:rPr>
              <w:t>扑灭津质量分数、西玛津质量分数、</w:t>
            </w:r>
            <w:r>
              <w:rPr>
                <w:rFonts w:ascii="宋体"/>
                <w:sz w:val="18"/>
                <w:szCs w:val="18"/>
                <w:highlight w:val="none"/>
              </w:rPr>
              <w:t>pH</w:t>
            </w:r>
            <w:r>
              <w:rPr>
                <w:rFonts w:hint="eastAsia" w:ascii="宋体"/>
                <w:sz w:val="18"/>
                <w:szCs w:val="18"/>
                <w:highlight w:val="none"/>
              </w:rPr>
              <w:t>值、湿筛试验、悬浮率和润湿时间仍应符合本文件要求。</w:t>
            </w:r>
          </w:p>
        </w:tc>
      </w:tr>
    </w:tbl>
    <w:p w14:paraId="387396A6">
      <w:pPr>
        <w:pStyle w:val="46"/>
        <w:spacing w:before="312" w:after="312"/>
      </w:pPr>
      <w:r>
        <w:rPr>
          <w:rFonts w:hint="eastAsia"/>
        </w:rPr>
        <w:t>试验方法</w:t>
      </w:r>
    </w:p>
    <w:p w14:paraId="456727E2">
      <w:pPr>
        <w:ind w:firstLine="420" w:firstLineChars="200"/>
      </w:pPr>
      <w:r>
        <w:rPr>
          <w:rFonts w:hint="eastAsia" w:ascii="黑体" w:eastAsia="黑体"/>
        </w:rPr>
        <w:t>警告：</w:t>
      </w:r>
      <w:r>
        <w:rPr>
          <w:rFonts w:hint="eastAsia" w:ascii="黑体" w:hAnsi="黑体" w:eastAsia="黑体"/>
        </w:rPr>
        <w:t>使用本文件的人员应有实验室工作的实践经验。本文件并未指出所有的安全问题。使用者有责任采取适当的安全和健康措施。</w:t>
      </w:r>
    </w:p>
    <w:p w14:paraId="2171F12E">
      <w:pPr>
        <w:widowControl/>
        <w:numPr>
          <w:ilvl w:val="1"/>
          <w:numId w:val="2"/>
        </w:numPr>
        <w:spacing w:before="156" w:beforeLines="50" w:after="156" w:afterLines="50"/>
        <w:jc w:val="left"/>
        <w:outlineLvl w:val="2"/>
        <w:rPr>
          <w:rFonts w:eastAsia="黑体"/>
          <w:kern w:val="0"/>
          <w:szCs w:val="21"/>
        </w:rPr>
      </w:pPr>
      <w:r>
        <w:rPr>
          <w:rFonts w:hint="eastAsia" w:eastAsia="黑体"/>
          <w:kern w:val="0"/>
          <w:szCs w:val="21"/>
        </w:rPr>
        <w:t>一般规定</w:t>
      </w:r>
    </w:p>
    <w:p w14:paraId="2B3E30A7">
      <w:pPr>
        <w:ind w:firstLine="420" w:firstLineChars="200"/>
      </w:pPr>
      <w:r>
        <w:rPr>
          <w:rFonts w:ascii="宋体" w:hAnsi="宋体"/>
        </w:rPr>
        <w:t>本</w:t>
      </w:r>
      <w:r>
        <w:rPr>
          <w:rFonts w:hint="eastAsia" w:ascii="宋体" w:hAnsi="宋体"/>
        </w:rPr>
        <w:t>文件</w:t>
      </w:r>
      <w:r>
        <w:rPr>
          <w:rFonts w:ascii="宋体" w:hAnsi="宋体"/>
        </w:rPr>
        <w:t>所用试剂和水在没有注明其他要求时，</w:t>
      </w:r>
      <w:r>
        <w:rPr>
          <w:rFonts w:hint="eastAsia" w:ascii="宋体" w:hAnsi="宋体"/>
        </w:rPr>
        <w:t>均指分析纯试剂和蒸馏水。</w:t>
      </w:r>
    </w:p>
    <w:p w14:paraId="0BDD4053">
      <w:pPr>
        <w:pStyle w:val="45"/>
        <w:spacing w:before="156" w:after="156"/>
        <w:rPr>
          <w:rFonts w:ascii="Times New Roman"/>
        </w:rPr>
      </w:pPr>
      <w:r>
        <w:rPr>
          <w:rFonts w:hint="eastAsia" w:ascii="Times New Roman"/>
        </w:rPr>
        <w:t>取</w:t>
      </w:r>
      <w:r>
        <w:rPr>
          <w:rFonts w:ascii="Times New Roman"/>
        </w:rPr>
        <w:t>样</w:t>
      </w:r>
    </w:p>
    <w:p w14:paraId="41F978D5">
      <w:pPr>
        <w:pStyle w:val="24"/>
        <w:rPr>
          <w:rFonts w:ascii="Times New Roman"/>
        </w:rPr>
      </w:pPr>
      <w:r>
        <w:rPr>
          <w:rFonts w:hint="eastAsia" w:hAnsi="宋体"/>
          <w:lang w:val="en-US" w:eastAsia="zh-CN"/>
        </w:rPr>
        <w:t>莠去津可湿性粉剂</w:t>
      </w:r>
      <w:r>
        <w:rPr>
          <w:rFonts w:hAnsi="宋体"/>
        </w:rPr>
        <w:t>按 GB/T 1605-2001中5.3.</w:t>
      </w:r>
      <w:r>
        <w:rPr>
          <w:rFonts w:hint="eastAsia" w:hAnsi="宋体"/>
          <w:lang w:val="en-US" w:eastAsia="zh-CN"/>
        </w:rPr>
        <w:t>3进</w:t>
      </w:r>
      <w:r>
        <w:rPr>
          <w:rFonts w:hint="eastAsia" w:hAnsi="宋体"/>
          <w:lang w:eastAsia="zh-CN"/>
        </w:rPr>
        <w:t>行</w:t>
      </w:r>
      <w:r>
        <w:rPr>
          <w:rFonts w:hAnsi="宋体"/>
        </w:rPr>
        <w:t>。用随机</w:t>
      </w:r>
      <w:r>
        <w:rPr>
          <w:rFonts w:ascii="Times New Roman"/>
        </w:rPr>
        <w:t>数表法确定取样的包装件</w:t>
      </w:r>
      <w:r>
        <w:rPr>
          <w:rFonts w:hint="eastAsia" w:ascii="Times New Roman"/>
          <w:lang w:val="en-US" w:eastAsia="zh-CN"/>
        </w:rPr>
        <w:t>数</w:t>
      </w:r>
      <w:r>
        <w:rPr>
          <w:rFonts w:hint="eastAsia" w:ascii="Times New Roman"/>
        </w:rPr>
        <w:t>，</w:t>
      </w:r>
      <w:r>
        <w:rPr>
          <w:rFonts w:ascii="Times New Roman"/>
        </w:rPr>
        <w:t>最终取样量应不少于</w:t>
      </w:r>
      <w:r>
        <w:rPr>
          <w:rFonts w:hint="eastAsia" w:hAnsi="宋体"/>
          <w:lang w:val="en-US" w:eastAsia="zh-CN"/>
        </w:rPr>
        <w:t>300</w:t>
      </w:r>
      <w:r>
        <w:rPr>
          <w:rFonts w:hAnsi="宋体"/>
        </w:rPr>
        <w:t xml:space="preserve"> g</w:t>
      </w:r>
      <w:r>
        <w:rPr>
          <w:rFonts w:hint="eastAsia" w:hAnsi="宋体"/>
        </w:rPr>
        <w:t>。</w:t>
      </w:r>
    </w:p>
    <w:p w14:paraId="1A9D6490">
      <w:pPr>
        <w:pStyle w:val="45"/>
        <w:spacing w:before="156" w:after="156"/>
        <w:rPr>
          <w:rFonts w:ascii="Times New Roman"/>
        </w:rPr>
      </w:pPr>
      <w:r>
        <w:rPr>
          <w:rFonts w:ascii="Times New Roman"/>
        </w:rPr>
        <w:t>鉴别试验</w:t>
      </w:r>
    </w:p>
    <w:p w14:paraId="62E97FC6">
      <w:pPr>
        <w:numPr>
          <w:ilvl w:val="2"/>
          <w:numId w:val="2"/>
        </w:numPr>
        <w:spacing w:before="156" w:beforeLines="50" w:after="156" w:afterLines="50"/>
        <w:ind w:left="0" w:firstLine="0"/>
        <w:outlineLvl w:val="3"/>
        <w:rPr>
          <w:rFonts w:ascii="黑体" w:hAnsi="Times New Roman" w:eastAsia="黑体" w:cs="Times New Roman"/>
          <w:szCs w:val="21"/>
        </w:rPr>
      </w:pPr>
      <w:r>
        <w:rPr>
          <w:rFonts w:hint="eastAsia" w:ascii="黑体" w:hAnsi="Times New Roman" w:eastAsia="黑体" w:cs="Times New Roman"/>
          <w:szCs w:val="21"/>
        </w:rPr>
        <w:t>气相色谱法</w:t>
      </w:r>
    </w:p>
    <w:p w14:paraId="3151D014">
      <w:pPr>
        <w:autoSpaceDE w:val="0"/>
        <w:autoSpaceDN w:val="0"/>
        <w:ind w:firstLine="420" w:firstLineChars="200"/>
        <w:jc w:val="both"/>
        <w:rPr>
          <w:rFonts w:ascii="Times New Roman"/>
        </w:rPr>
      </w:pPr>
      <w:r>
        <w:rPr>
          <w:rFonts w:hint="eastAsia" w:ascii="宋体" w:hAnsi="Times New Roman" w:eastAsia="宋体" w:cs="Times New Roman"/>
          <w:sz w:val="21"/>
          <w:lang w:val="en-US" w:eastAsia="zh-CN" w:bidi="ar-SA"/>
        </w:rPr>
        <w:t>本鉴别试验可与</w:t>
      </w:r>
      <w:r>
        <w:rPr>
          <w:rFonts w:hint="eastAsia" w:ascii="宋体" w:cs="Times New Roman"/>
          <w:sz w:val="21"/>
          <w:lang w:val="en-US" w:eastAsia="zh-CN" w:bidi="ar-SA"/>
        </w:rPr>
        <w:t>莠去津</w:t>
      </w:r>
      <w:r>
        <w:rPr>
          <w:rFonts w:hint="eastAsia" w:ascii="宋体" w:hAnsi="Times New Roman" w:eastAsia="宋体" w:cs="Times New Roman"/>
          <w:sz w:val="21"/>
          <w:lang w:val="en-US" w:eastAsia="zh-CN" w:bidi="ar-SA"/>
        </w:rPr>
        <w:t>质量分数的测定同时进行。在相同的色谱操作条件下，试样溶液中某个色谱峰的保留时间与标样溶液中</w:t>
      </w:r>
      <w:r>
        <w:rPr>
          <w:rFonts w:hint="eastAsia" w:ascii="宋体" w:cs="Times New Roman"/>
          <w:sz w:val="21"/>
          <w:lang w:val="en-US" w:eastAsia="zh-CN" w:bidi="ar-SA"/>
        </w:rPr>
        <w:t>莠去津</w:t>
      </w:r>
      <w:r>
        <w:rPr>
          <w:rFonts w:hint="eastAsia" w:ascii="宋体" w:hAnsi="Times New Roman" w:eastAsia="宋体" w:cs="Times New Roman"/>
          <w:sz w:val="21"/>
          <w:lang w:val="en-US" w:eastAsia="zh-CN" w:bidi="ar-SA"/>
        </w:rPr>
        <w:t>色谱峰的保留时间，其相对差值应在</w:t>
      </w:r>
      <w:r>
        <w:rPr>
          <w:rFonts w:ascii="宋体" w:hAnsi="Times New Roman" w:eastAsia="宋体" w:cs="Times New Roman"/>
          <w:sz w:val="21"/>
          <w:lang w:val="en-US" w:eastAsia="zh-CN" w:bidi="ar-SA"/>
        </w:rPr>
        <w:t>1.5</w:t>
      </w:r>
      <w:r>
        <w:rPr>
          <w:rFonts w:hint="eastAsia" w:ascii="宋体" w:hAnsi="Times New Roman" w:eastAsia="宋体" w:cs="Times New Roman"/>
          <w:sz w:val="21"/>
          <w:lang w:val="en-US" w:eastAsia="zh-CN" w:bidi="ar-SA"/>
        </w:rPr>
        <w:t>%以内。</w:t>
      </w:r>
    </w:p>
    <w:p w14:paraId="5CB5FEAE">
      <w:pPr>
        <w:pStyle w:val="66"/>
        <w:rPr>
          <w:rFonts w:ascii="黑体" w:hAnsi="黑体" w:eastAsia="黑体" w:cs="黑体"/>
        </w:rPr>
      </w:pPr>
      <w:r>
        <w:rPr>
          <w:rFonts w:hint="eastAsia" w:ascii="黑体" w:hAnsi="黑体" w:eastAsia="黑体" w:cs="黑体"/>
          <w:lang w:val="en-US" w:eastAsia="zh-CN"/>
        </w:rPr>
        <w:t>高效液</w:t>
      </w:r>
      <w:r>
        <w:rPr>
          <w:rFonts w:hint="eastAsia" w:ascii="黑体" w:hAnsi="黑体" w:eastAsia="黑体" w:cs="黑体"/>
        </w:rPr>
        <w:t>相色谱法</w:t>
      </w:r>
    </w:p>
    <w:p w14:paraId="4CF831DA">
      <w:pPr>
        <w:pStyle w:val="66"/>
        <w:numPr>
          <w:ilvl w:val="2"/>
          <w:numId w:val="0"/>
        </w:numPr>
        <w:spacing w:before="156" w:beforeLines="50" w:after="156" w:afterLines="50"/>
        <w:ind w:firstLine="420" w:firstLineChars="200"/>
        <w:outlineLvl w:val="9"/>
        <w:rPr>
          <w:rFonts w:ascii="Times New Roman"/>
        </w:rPr>
      </w:pPr>
      <w:r>
        <w:rPr>
          <w:rFonts w:ascii="Times New Roman"/>
        </w:rPr>
        <w:t>本鉴别试验可与</w:t>
      </w:r>
      <w:r>
        <w:rPr>
          <w:rFonts w:hint="eastAsia" w:ascii="Times New Roman"/>
          <w:lang w:val="en-US" w:eastAsia="zh-CN"/>
        </w:rPr>
        <w:t>莠去津</w:t>
      </w:r>
      <w:r>
        <w:rPr>
          <w:rFonts w:ascii="Times New Roman"/>
        </w:rPr>
        <w:t>质量分数的测定同时进行。在相同的色谱操作条件下，试样溶液中</w:t>
      </w:r>
      <w:r>
        <w:rPr>
          <w:rFonts w:hint="eastAsia" w:ascii="Times New Roman"/>
          <w:lang w:val="en-US" w:eastAsia="zh-CN"/>
        </w:rPr>
        <w:t>某</w:t>
      </w:r>
      <w:r>
        <w:rPr>
          <w:rFonts w:ascii="Times New Roman"/>
        </w:rPr>
        <w:t>色谱峰的保留时间与标样溶液中</w:t>
      </w:r>
      <w:r>
        <w:rPr>
          <w:rFonts w:hint="eastAsia" w:ascii="Times New Roman"/>
          <w:lang w:val="en-US" w:eastAsia="zh-CN"/>
        </w:rPr>
        <w:t>莠去津</w:t>
      </w:r>
      <w:r>
        <w:rPr>
          <w:rFonts w:hint="eastAsia" w:ascii="Times New Roman"/>
        </w:rPr>
        <w:t>色谱峰</w:t>
      </w:r>
      <w:r>
        <w:rPr>
          <w:rFonts w:ascii="Times New Roman"/>
        </w:rPr>
        <w:t>的保留时间</w:t>
      </w:r>
      <w:r>
        <w:rPr>
          <w:rFonts w:hint="eastAsia" w:hAnsi="宋体"/>
        </w:rPr>
        <w:t>，其</w:t>
      </w:r>
      <w:r>
        <w:rPr>
          <w:rFonts w:ascii="Times New Roman"/>
        </w:rPr>
        <w:t>相对差应在</w:t>
      </w:r>
      <w:r>
        <w:rPr>
          <w:rFonts w:hAnsi="宋体"/>
        </w:rPr>
        <w:t>1.5</w:t>
      </w:r>
      <w:r>
        <w:rPr>
          <w:rFonts w:hint="eastAsia" w:hAnsi="宋体"/>
        </w:rPr>
        <w:t>％</w:t>
      </w:r>
      <w:r>
        <w:rPr>
          <w:rFonts w:ascii="Times New Roman"/>
        </w:rPr>
        <w:t>以内。</w:t>
      </w:r>
    </w:p>
    <w:p w14:paraId="689D4D76">
      <w:pPr>
        <w:pStyle w:val="45"/>
        <w:spacing w:before="156" w:after="156"/>
        <w:rPr>
          <w:rFonts w:ascii="Times New Roman"/>
        </w:rPr>
      </w:pPr>
      <w:r>
        <w:rPr>
          <w:rFonts w:hint="eastAsia" w:ascii="Times New Roman"/>
        </w:rPr>
        <w:t>外观</w:t>
      </w:r>
    </w:p>
    <w:p w14:paraId="75B19CD4">
      <w:pPr>
        <w:pStyle w:val="24"/>
      </w:pPr>
      <w:r>
        <w:rPr>
          <w:rFonts w:hint="eastAsia"/>
        </w:rPr>
        <w:t>采用目测法测定。</w:t>
      </w:r>
    </w:p>
    <w:p w14:paraId="39DA5F9C">
      <w:pPr>
        <w:pStyle w:val="45"/>
        <w:spacing w:before="156" w:after="156"/>
        <w:rPr>
          <w:iCs/>
        </w:rPr>
      </w:pPr>
      <w:r>
        <w:rPr>
          <w:rFonts w:hint="eastAsia"/>
          <w:lang w:val="en-US" w:eastAsia="zh-CN"/>
        </w:rPr>
        <w:t>莠去津质量分数的测定</w:t>
      </w:r>
    </w:p>
    <w:p w14:paraId="0E423EF1">
      <w:pPr>
        <w:pStyle w:val="49"/>
        <w:bidi w:val="0"/>
        <w:ind w:left="0" w:leftChars="0" w:firstLine="0" w:firstLineChars="0"/>
        <w:rPr>
          <w:rFonts w:hint="default" w:hAnsi="Times New Roman" w:cs="Times New Roman"/>
          <w:lang w:val="en-US" w:eastAsia="zh-CN"/>
        </w:rPr>
      </w:pPr>
      <w:r>
        <w:rPr>
          <w:rFonts w:hint="eastAsia" w:hAnsi="Times New Roman" w:cs="Times New Roman"/>
          <w:lang w:val="en-US" w:eastAsia="zh-CN"/>
        </w:rPr>
        <w:t>气相色谱法（仲裁法）</w:t>
      </w:r>
    </w:p>
    <w:p w14:paraId="0AF5838C">
      <w:pPr>
        <w:pStyle w:val="54"/>
        <w:bidi w:val="0"/>
        <w:ind w:left="0" w:leftChars="0" w:firstLine="0" w:firstLineChars="0"/>
      </w:pPr>
      <w:r>
        <w:rPr>
          <w:rFonts w:hint="eastAsia"/>
        </w:rPr>
        <w:t>方法提要</w:t>
      </w:r>
    </w:p>
    <w:p w14:paraId="236813C2">
      <w:pPr>
        <w:pStyle w:val="24"/>
        <w:rPr>
          <w:rFonts w:ascii="Times New Roman"/>
          <w:szCs w:val="21"/>
        </w:rPr>
      </w:pPr>
      <w:r>
        <w:rPr>
          <w:rFonts w:hint="eastAsia" w:ascii="Times New Roman"/>
        </w:rPr>
        <w:t>试样用</w:t>
      </w:r>
      <w:r>
        <w:rPr>
          <w:rFonts w:hint="eastAsia" w:ascii="Times New Roman"/>
          <w:lang w:val="en-US" w:eastAsia="zh-CN"/>
        </w:rPr>
        <w:t>二氯甲烷</w:t>
      </w:r>
      <w:r>
        <w:rPr>
          <w:rFonts w:hint="eastAsia" w:ascii="Times New Roman"/>
        </w:rPr>
        <w:t>溶解，以邻苯二甲酸二丁酯为内标物，使用键合聚乙二醇毛细管柱和氢火焰离子化检测器对试样中的</w:t>
      </w:r>
      <w:r>
        <w:rPr>
          <w:rFonts w:hint="eastAsia" w:ascii="Times New Roman"/>
          <w:lang w:eastAsia="zh-CN"/>
        </w:rPr>
        <w:t>莠去津</w:t>
      </w:r>
      <w:r>
        <w:rPr>
          <w:rFonts w:hint="eastAsia" w:ascii="Times New Roman"/>
        </w:rPr>
        <w:t>进行气相色谱分离，内标法定</w:t>
      </w:r>
      <w:r>
        <w:rPr>
          <w:rFonts w:hint="eastAsia" w:ascii="Times New Roman"/>
          <w:lang w:val="en-US" w:eastAsia="zh-CN"/>
        </w:rPr>
        <w:t>量</w:t>
      </w:r>
      <w:r>
        <w:rPr>
          <w:rFonts w:hint="eastAsia" w:ascii="Times New Roman"/>
        </w:rPr>
        <w:t>。</w:t>
      </w:r>
    </w:p>
    <w:p w14:paraId="68DF1CE1">
      <w:pPr>
        <w:pStyle w:val="54"/>
        <w:bidi w:val="0"/>
        <w:ind w:left="0" w:leftChars="0" w:firstLine="0" w:firstLineChars="0"/>
        <w:rPr>
          <w:rFonts w:hint="eastAsia" w:hAnsi="Times New Roman" w:cs="Times New Roman"/>
        </w:rPr>
      </w:pPr>
      <w:r>
        <w:rPr>
          <w:rFonts w:hint="eastAsia" w:hAnsi="Times New Roman" w:cs="Times New Roman"/>
        </w:rPr>
        <w:t>试剂和溶液</w:t>
      </w:r>
    </w:p>
    <w:p w14:paraId="73E3A9E3">
      <w:pPr>
        <w:pStyle w:val="58"/>
        <w:bidi w:val="0"/>
        <w:ind w:left="0" w:leftChars="0" w:firstLine="0" w:firstLineChars="0"/>
        <w:rPr>
          <w:rFonts w:hint="eastAsia" w:ascii="宋体" w:hAnsi="宋体" w:eastAsia="宋体" w:cs="宋体"/>
        </w:rPr>
      </w:pPr>
      <w:r>
        <w:rPr>
          <w:rFonts w:hint="eastAsia" w:ascii="宋体" w:hAnsi="宋体" w:eastAsia="宋体" w:cs="宋体"/>
          <w:lang w:val="en-US" w:eastAsia="zh-CN"/>
        </w:rPr>
        <w:t>二氯甲烷</w:t>
      </w:r>
      <w:r>
        <w:rPr>
          <w:rFonts w:hint="eastAsia" w:ascii="宋体" w:hAnsi="宋体" w:eastAsia="宋体" w:cs="宋体"/>
        </w:rPr>
        <w:t>。</w:t>
      </w:r>
    </w:p>
    <w:p w14:paraId="75D8FC38">
      <w:pPr>
        <w:pStyle w:val="58"/>
        <w:bidi w:val="0"/>
        <w:ind w:left="0" w:leftChars="0" w:firstLine="0" w:firstLineChars="0"/>
        <w:rPr>
          <w:rFonts w:hint="eastAsia" w:ascii="宋体" w:hAnsi="宋体" w:eastAsia="宋体" w:cs="宋体"/>
        </w:rPr>
      </w:pPr>
      <w:r>
        <w:rPr>
          <w:rFonts w:hint="eastAsia" w:ascii="宋体" w:hAnsi="宋体" w:eastAsia="宋体" w:cs="宋体"/>
        </w:rPr>
        <w:t>内标物：</w:t>
      </w:r>
      <w:r>
        <w:rPr>
          <w:rFonts w:hint="eastAsia" w:ascii="宋体" w:hAnsi="宋体" w:eastAsia="宋体" w:cs="宋体"/>
          <w:lang w:eastAsia="zh-CN"/>
        </w:rPr>
        <w:t>邻苯二甲酸二丁酯</w:t>
      </w:r>
      <w:r>
        <w:rPr>
          <w:rFonts w:hint="eastAsia" w:ascii="宋体" w:hAnsi="宋体" w:eastAsia="宋体" w:cs="宋体"/>
        </w:rPr>
        <w:t>，应不含有干扰分析的杂质。</w:t>
      </w:r>
    </w:p>
    <w:p w14:paraId="52B96254">
      <w:pPr>
        <w:pStyle w:val="58"/>
        <w:bidi w:val="0"/>
        <w:ind w:left="0" w:leftChars="0" w:firstLine="0" w:firstLineChars="0"/>
        <w:rPr>
          <w:rFonts w:hint="eastAsia" w:ascii="宋体" w:hAnsi="宋体" w:eastAsia="宋体" w:cs="宋体"/>
        </w:rPr>
      </w:pPr>
      <w:r>
        <w:rPr>
          <w:rFonts w:hint="eastAsia" w:ascii="宋体" w:hAnsi="宋体" w:eastAsia="宋体" w:cs="宋体"/>
        </w:rPr>
        <w:t>内标溶液</w:t>
      </w:r>
      <w:r>
        <w:rPr>
          <w:rFonts w:hint="eastAsia" w:ascii="宋体" w:hAnsi="宋体" w:eastAsia="宋体" w:cs="宋体"/>
          <w:lang w:val="en-US" w:eastAsia="zh-CN"/>
        </w:rPr>
        <w:t>A</w:t>
      </w:r>
      <w:r>
        <w:rPr>
          <w:rFonts w:hint="eastAsia" w:ascii="宋体" w:hAnsi="宋体" w:eastAsia="宋体" w:cs="宋体"/>
        </w:rPr>
        <w:t>：称取</w:t>
      </w:r>
      <w:r>
        <w:rPr>
          <w:rFonts w:hint="eastAsia" w:ascii="宋体" w:hAnsi="宋体" w:eastAsia="宋体" w:cs="宋体"/>
          <w:lang w:val="en-US" w:eastAsia="zh-CN"/>
        </w:rPr>
        <w:t>2.5</w:t>
      </w:r>
      <w:r>
        <w:rPr>
          <w:rFonts w:hint="eastAsia" w:ascii="宋体" w:hAnsi="宋体" w:eastAsia="宋体" w:cs="宋体"/>
        </w:rPr>
        <w:t xml:space="preserve"> g</w:t>
      </w:r>
      <w:r>
        <w:rPr>
          <w:rFonts w:hint="eastAsia" w:ascii="宋体" w:hAnsi="宋体" w:eastAsia="宋体" w:cs="宋体"/>
          <w:lang w:eastAsia="zh-CN"/>
        </w:rPr>
        <w:t>邻苯二甲酸二丁酯</w:t>
      </w:r>
      <w:r>
        <w:rPr>
          <w:rFonts w:hint="eastAsia" w:ascii="宋体" w:hAnsi="宋体" w:eastAsia="宋体" w:cs="宋体"/>
        </w:rPr>
        <w:t>，置于500 mL容量瓶中，用</w:t>
      </w:r>
      <w:r>
        <w:rPr>
          <w:rFonts w:hint="eastAsia" w:ascii="宋体" w:hAnsi="宋体" w:eastAsia="宋体" w:cs="宋体"/>
          <w:lang w:val="en-US" w:eastAsia="zh-CN"/>
        </w:rPr>
        <w:t>二氯甲烷</w:t>
      </w:r>
      <w:r>
        <w:rPr>
          <w:rFonts w:hint="eastAsia" w:ascii="宋体" w:hAnsi="宋体" w:eastAsia="宋体" w:cs="宋体"/>
        </w:rPr>
        <w:t>溶解并稀释至刻度，摇匀。</w:t>
      </w:r>
    </w:p>
    <w:p w14:paraId="1FD2F203">
      <w:pPr>
        <w:pStyle w:val="58"/>
        <w:bidi w:val="0"/>
        <w:ind w:left="0" w:leftChars="0" w:firstLine="0" w:firstLineChars="0"/>
        <w:rPr>
          <w:rFonts w:ascii="宋体" w:hAnsi="宋体" w:eastAsia="宋体"/>
        </w:rPr>
      </w:pPr>
      <w:r>
        <w:rPr>
          <w:rFonts w:hint="eastAsia" w:ascii="宋体" w:hAnsi="宋体" w:eastAsia="宋体" w:cs="宋体"/>
          <w:lang w:val="en-US" w:eastAsia="zh-CN"/>
        </w:rPr>
        <w:t>莠去津标样：已知质量分数且不低于98.0％。</w:t>
      </w:r>
    </w:p>
    <w:p w14:paraId="4FD36CDB">
      <w:pPr>
        <w:pStyle w:val="54"/>
        <w:bidi w:val="0"/>
        <w:ind w:left="0" w:leftChars="0" w:firstLine="0" w:firstLineChars="0"/>
        <w:rPr>
          <w:rFonts w:hint="eastAsia" w:hAnsi="Times New Roman" w:cs="Times New Roman"/>
        </w:rPr>
      </w:pPr>
      <w:r>
        <w:rPr>
          <w:rFonts w:hint="eastAsia" w:hAnsi="Times New Roman" w:cs="Times New Roman"/>
        </w:rPr>
        <w:t>仪器</w:t>
      </w:r>
    </w:p>
    <w:p w14:paraId="17C7ECB2">
      <w:pPr>
        <w:pStyle w:val="58"/>
        <w:bidi w:val="0"/>
        <w:ind w:left="0" w:leftChars="0" w:firstLine="0" w:firstLineChars="0"/>
        <w:rPr>
          <w:rFonts w:hint="eastAsia" w:ascii="宋体" w:hAnsi="宋体" w:eastAsia="宋体" w:cs="宋体"/>
        </w:rPr>
      </w:pPr>
      <w:r>
        <w:rPr>
          <w:rFonts w:hint="eastAsia" w:ascii="宋体" w:hAnsi="宋体" w:eastAsia="宋体" w:cs="宋体"/>
        </w:rPr>
        <w:t>气相色谱仪：具有氢火焰离子化检测器。</w:t>
      </w:r>
    </w:p>
    <w:p w14:paraId="7F772921">
      <w:pPr>
        <w:pStyle w:val="58"/>
        <w:bidi w:val="0"/>
        <w:ind w:left="0" w:leftChars="0" w:firstLine="0" w:firstLineChars="0"/>
        <w:rPr>
          <w:rFonts w:hint="eastAsia" w:ascii="宋体" w:hAnsi="宋体" w:eastAsia="宋体" w:cs="宋体"/>
        </w:rPr>
      </w:pPr>
      <w:r>
        <w:rPr>
          <w:rFonts w:hint="eastAsia" w:ascii="宋体" w:hAnsi="宋体" w:eastAsia="宋体" w:cs="宋体"/>
        </w:rPr>
        <w:t>色谱柱：30 m×0.32 mm（内径）毛细管柱，键合聚乙二醇，膜厚0.25 μm(或具同等效果的色谱柱)。</w:t>
      </w:r>
    </w:p>
    <w:p w14:paraId="7BD383C2">
      <w:pPr>
        <w:pStyle w:val="54"/>
        <w:bidi w:val="0"/>
        <w:ind w:left="0" w:leftChars="0" w:firstLine="0" w:firstLineChars="0"/>
        <w:rPr>
          <w:rFonts w:hint="eastAsia" w:hAnsi="Times New Roman" w:cs="Times New Roman"/>
        </w:rPr>
      </w:pPr>
      <w:r>
        <w:rPr>
          <w:rFonts w:hint="eastAsia" w:hAnsi="Times New Roman" w:cs="Times New Roman"/>
        </w:rPr>
        <w:t>气相色谱操作条件</w:t>
      </w:r>
    </w:p>
    <w:p w14:paraId="51F93836">
      <w:pPr>
        <w:pStyle w:val="58"/>
        <w:bidi w:val="0"/>
        <w:ind w:left="0" w:leftChars="0" w:firstLine="0" w:firstLineChars="0"/>
        <w:rPr>
          <w:rFonts w:hint="eastAsia" w:ascii="宋体" w:hAnsi="宋体" w:eastAsia="宋体" w:cs="宋体"/>
        </w:rPr>
      </w:pPr>
      <w:r>
        <w:rPr>
          <w:rFonts w:hint="eastAsia" w:ascii="宋体" w:hAnsi="宋体" w:eastAsia="宋体" w:cs="宋体"/>
        </w:rPr>
        <w:t xml:space="preserve">温度（℃）：柱室 </w:t>
      </w:r>
      <w:r>
        <w:rPr>
          <w:rFonts w:hint="eastAsia" w:ascii="宋体" w:hAnsi="宋体" w:eastAsia="宋体" w:cs="宋体"/>
          <w:lang w:val="en-US" w:eastAsia="zh-CN"/>
        </w:rPr>
        <w:t>230</w:t>
      </w:r>
      <w:r>
        <w:rPr>
          <w:rFonts w:hint="eastAsia" w:ascii="宋体" w:hAnsi="宋体" w:eastAsia="宋体" w:cs="宋体"/>
        </w:rPr>
        <w:t xml:space="preserve">，气化室 </w:t>
      </w:r>
      <w:r>
        <w:rPr>
          <w:rFonts w:hint="eastAsia" w:ascii="宋体" w:hAnsi="宋体" w:eastAsia="宋体" w:cs="宋体"/>
          <w:lang w:val="en-US" w:eastAsia="zh-CN"/>
        </w:rPr>
        <w:t>250</w:t>
      </w:r>
      <w:r>
        <w:rPr>
          <w:rFonts w:hint="eastAsia" w:ascii="宋体" w:hAnsi="宋体" w:eastAsia="宋体" w:cs="宋体"/>
        </w:rPr>
        <w:t>，检测器室 2</w:t>
      </w:r>
      <w:r>
        <w:rPr>
          <w:rFonts w:hint="eastAsia" w:ascii="宋体" w:hAnsi="宋体" w:eastAsia="宋体" w:cs="宋体"/>
          <w:lang w:val="en-US" w:eastAsia="zh-CN"/>
        </w:rPr>
        <w:t>8</w:t>
      </w:r>
      <w:r>
        <w:rPr>
          <w:rFonts w:hint="eastAsia" w:ascii="宋体" w:hAnsi="宋体" w:eastAsia="宋体" w:cs="宋体"/>
        </w:rPr>
        <w:t>0。</w:t>
      </w:r>
    </w:p>
    <w:p w14:paraId="0A4FBE11">
      <w:pPr>
        <w:pStyle w:val="58"/>
        <w:bidi w:val="0"/>
        <w:ind w:left="0" w:leftChars="0" w:firstLine="0" w:firstLineChars="0"/>
        <w:rPr>
          <w:rFonts w:hint="eastAsia" w:ascii="宋体" w:hAnsi="宋体" w:eastAsia="宋体" w:cs="宋体"/>
        </w:rPr>
      </w:pPr>
      <w:r>
        <w:rPr>
          <w:rFonts w:hint="eastAsia" w:ascii="宋体" w:hAnsi="宋体" w:eastAsia="宋体" w:cs="宋体"/>
        </w:rPr>
        <w:t>气体流量（mL/min）：载气（</w:t>
      </w:r>
      <w:r>
        <w:rPr>
          <w:rFonts w:hint="eastAsia" w:ascii="宋体" w:hAnsi="宋体" w:eastAsia="宋体" w:cs="宋体"/>
          <w:lang w:val="en-US" w:eastAsia="zh-CN"/>
        </w:rPr>
        <w:t>N</w:t>
      </w:r>
      <w:r>
        <w:rPr>
          <w:rFonts w:hint="eastAsia" w:ascii="宋体" w:hAnsi="宋体" w:eastAsia="宋体" w:cs="宋体"/>
          <w:vertAlign w:val="subscript"/>
          <w:lang w:val="en-US" w:eastAsia="zh-CN"/>
        </w:rPr>
        <w:t>2</w:t>
      </w: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.0，氢气 30，空气 300，补偿气（N</w:t>
      </w:r>
      <w:r>
        <w:rPr>
          <w:rFonts w:hint="eastAsia" w:ascii="宋体" w:hAnsi="宋体" w:eastAsia="宋体" w:cs="宋体"/>
          <w:vertAlign w:val="subscript"/>
        </w:rPr>
        <w:t>2</w:t>
      </w:r>
      <w:r>
        <w:rPr>
          <w:rFonts w:hint="eastAsia" w:ascii="宋体" w:hAnsi="宋体" w:eastAsia="宋体" w:cs="宋体"/>
        </w:rPr>
        <w:t>）25。</w:t>
      </w:r>
    </w:p>
    <w:p w14:paraId="2164CF15">
      <w:pPr>
        <w:pStyle w:val="58"/>
        <w:bidi w:val="0"/>
        <w:ind w:left="0" w:leftChars="0" w:firstLine="0" w:firstLineChars="0"/>
        <w:rPr>
          <w:rFonts w:hint="eastAsia" w:ascii="宋体" w:hAnsi="宋体" w:eastAsia="宋体" w:cs="宋体"/>
        </w:rPr>
      </w:pPr>
      <w:r>
        <w:rPr>
          <w:rFonts w:hint="eastAsia" w:ascii="宋体" w:hAnsi="宋体" w:eastAsia="宋体" w:cs="宋体"/>
        </w:rPr>
        <w:t>分流比：</w:t>
      </w:r>
      <w:r>
        <w:rPr>
          <w:rFonts w:hint="eastAsia" w:ascii="宋体" w:hAnsi="宋体" w:eastAsia="宋体" w:cs="宋体"/>
          <w:lang w:val="en-US" w:eastAsia="zh-CN"/>
        </w:rPr>
        <w:t>2</w:t>
      </w:r>
      <w:r>
        <w:rPr>
          <w:rFonts w:hint="eastAsia" w:ascii="宋体" w:hAnsi="宋体" w:eastAsia="宋体" w:cs="宋体"/>
        </w:rPr>
        <w:t>0:1。</w:t>
      </w:r>
    </w:p>
    <w:p w14:paraId="1C04A7A8">
      <w:pPr>
        <w:pStyle w:val="58"/>
        <w:bidi w:val="0"/>
        <w:ind w:left="0" w:leftChars="0" w:firstLine="0" w:firstLineChars="0"/>
        <w:rPr>
          <w:rFonts w:hint="eastAsia" w:ascii="宋体" w:hAnsi="宋体" w:eastAsia="宋体" w:cs="宋体"/>
        </w:rPr>
      </w:pPr>
      <w:r>
        <w:rPr>
          <w:rFonts w:hint="eastAsia" w:ascii="宋体" w:hAnsi="宋体" w:eastAsia="宋体" w:cs="宋体"/>
        </w:rPr>
        <w:t xml:space="preserve">进样体积：1.0 </w:t>
      </w:r>
      <w:r>
        <w:rPr>
          <w:rFonts w:hint="default" w:ascii="Times New Roman" w:hAnsi="Times New Roman" w:eastAsia="宋体" w:cs="Times New Roman"/>
        </w:rPr>
        <w:t>µL</w:t>
      </w:r>
      <w:r>
        <w:rPr>
          <w:rFonts w:hint="eastAsia" w:ascii="宋体" w:hAnsi="宋体" w:eastAsia="宋体" w:cs="宋体"/>
        </w:rPr>
        <w:t>。</w:t>
      </w:r>
    </w:p>
    <w:p w14:paraId="7CD47B62">
      <w:pPr>
        <w:pStyle w:val="58"/>
        <w:bidi w:val="0"/>
        <w:ind w:left="0" w:leftChars="0" w:firstLine="0" w:firstLineChars="0"/>
        <w:rPr>
          <w:rFonts w:hint="eastAsia" w:ascii="宋体" w:hAnsi="宋体" w:eastAsia="宋体" w:cs="宋体"/>
        </w:rPr>
      </w:pPr>
      <w:r>
        <w:rPr>
          <w:rFonts w:hint="eastAsia" w:ascii="宋体" w:hAnsi="宋体" w:eastAsia="宋体" w:cs="宋体"/>
        </w:rPr>
        <w:t>保留时间：</w:t>
      </w:r>
      <w:r>
        <w:rPr>
          <w:rFonts w:hint="eastAsia" w:ascii="宋体" w:hAnsi="宋体" w:eastAsia="宋体" w:cs="宋体"/>
          <w:lang w:val="en-US" w:eastAsia="zh-CN"/>
        </w:rPr>
        <w:t>内标物约4.9 min、莠去津约6.8 min</w:t>
      </w:r>
      <w:r>
        <w:rPr>
          <w:rFonts w:hint="eastAsia" w:ascii="宋体" w:hAnsi="宋体" w:eastAsia="宋体" w:cs="宋体"/>
        </w:rPr>
        <w:t>。</w:t>
      </w:r>
    </w:p>
    <w:p w14:paraId="6F336515">
      <w:pPr>
        <w:pStyle w:val="58"/>
        <w:bidi w:val="0"/>
        <w:ind w:left="0" w:leftChars="0" w:firstLine="0" w:firstLineChars="0"/>
        <w:rPr>
          <w:rFonts w:hint="eastAsia" w:ascii="宋体" w:hAnsi="宋体" w:eastAsia="宋体" w:cs="宋体"/>
        </w:rPr>
      </w:pPr>
      <w:r>
        <w:rPr>
          <w:rFonts w:hint="eastAsia" w:ascii="宋体" w:hAnsi="宋体" w:eastAsia="宋体" w:cs="宋体"/>
        </w:rPr>
        <w:t>5.5.</w:t>
      </w:r>
      <w:r>
        <w:rPr>
          <w:rFonts w:hint="eastAsia" w:ascii="宋体" w:hAnsi="宋体" w:eastAsia="宋体" w:cs="宋体"/>
          <w:lang w:val="en-US" w:eastAsia="zh-CN"/>
        </w:rPr>
        <w:t>2.</w:t>
      </w:r>
      <w:r>
        <w:rPr>
          <w:rFonts w:hint="eastAsia" w:ascii="宋体" w:hAnsi="宋体" w:eastAsia="宋体" w:cs="宋体"/>
        </w:rPr>
        <w:t>4.1～5.5.</w:t>
      </w:r>
      <w:r>
        <w:rPr>
          <w:rFonts w:hint="eastAsia" w:ascii="宋体" w:hAnsi="宋体" w:eastAsia="宋体" w:cs="宋体"/>
          <w:lang w:val="en-US" w:eastAsia="zh-CN"/>
        </w:rPr>
        <w:t>2.</w:t>
      </w:r>
      <w:r>
        <w:rPr>
          <w:rFonts w:hint="eastAsia" w:ascii="宋体" w:hAnsi="宋体" w:eastAsia="宋体" w:cs="宋体"/>
        </w:rPr>
        <w:t>4.5气相色谱操作条件，系典型操作参数，可根据不同仪器特点，对给定的操作参数作适当调整，以期获得最佳效果。典型的</w:t>
      </w:r>
      <w:r>
        <w:rPr>
          <w:rFonts w:hint="eastAsia" w:ascii="宋体" w:hAnsi="宋体" w:eastAsia="宋体" w:cs="宋体"/>
          <w:lang w:val="en-US" w:eastAsia="zh-CN"/>
        </w:rPr>
        <w:t>莠去津可湿性粉剂</w:t>
      </w:r>
      <w:r>
        <w:rPr>
          <w:rFonts w:hint="eastAsia" w:ascii="宋体" w:hAnsi="宋体" w:eastAsia="宋体" w:cs="宋体"/>
        </w:rPr>
        <w:t>与内标物的气相色谱图见图</w:t>
      </w:r>
      <w:r>
        <w:rPr>
          <w:rFonts w:hint="eastAsia" w:ascii="宋体" w:hAnsi="宋体" w:eastAsia="宋体" w:cs="宋体"/>
          <w:lang w:val="en-US" w:eastAsia="zh-CN"/>
        </w:rPr>
        <w:t>2</w:t>
      </w:r>
      <w:r>
        <w:rPr>
          <w:rFonts w:hint="eastAsia" w:ascii="宋体" w:hAnsi="宋体" w:eastAsia="宋体" w:cs="宋体"/>
        </w:rPr>
        <w:t>。</w:t>
      </w:r>
    </w:p>
    <w:p w14:paraId="3546DA97">
      <w:pPr>
        <w:pStyle w:val="24"/>
        <w:jc w:val="center"/>
        <w:rPr>
          <w:rFonts w:hint="eastAsia" w:eastAsia="宋体"/>
          <w:lang w:eastAsia="zh-CN"/>
        </w:rPr>
      </w:pPr>
      <w:r>
        <w:rPr>
          <w:rFonts w:hint="eastAsia" w:eastAsia="宋体"/>
          <w:lang w:eastAsia="zh-CN"/>
        </w:rPr>
        <w:drawing>
          <wp:inline distT="0" distB="0" distL="114300" distR="114300">
            <wp:extent cx="5749290" cy="1745615"/>
            <wp:effectExtent l="0" t="0" r="11430" b="698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13"/>
                    <a:stretch>
                      <a:fillRect/>
                    </a:stretch>
                  </pic:blipFill>
                  <pic:spPr>
                    <a:xfrm>
                      <a:off x="0" y="0"/>
                      <a:ext cx="5749290" cy="1745615"/>
                    </a:xfrm>
                    <a:prstGeom prst="rect">
                      <a:avLst/>
                    </a:prstGeom>
                    <a:noFill/>
                    <a:ln>
                      <a:noFill/>
                    </a:ln>
                  </pic:spPr>
                </pic:pic>
              </a:graphicData>
            </a:graphic>
          </wp:inline>
        </w:drawing>
      </w:r>
    </w:p>
    <w:p w14:paraId="1934E5A3">
      <w:pPr>
        <w:pStyle w:val="24"/>
        <w:ind w:firstLine="360"/>
        <w:jc w:val="left"/>
        <w:rPr>
          <w:rFonts w:ascii="Times New Roman"/>
          <w:sz w:val="18"/>
          <w:szCs w:val="18"/>
        </w:rPr>
      </w:pPr>
      <w:r>
        <w:rPr>
          <w:rFonts w:ascii="Times New Roman"/>
          <w:sz w:val="18"/>
          <w:szCs w:val="18"/>
        </w:rPr>
        <w:t>标引序号说明：</w:t>
      </w:r>
    </w:p>
    <w:p w14:paraId="7F8E2C94">
      <w:pPr>
        <w:pStyle w:val="24"/>
        <w:ind w:firstLine="360"/>
        <w:jc w:val="left"/>
        <w:rPr>
          <w:rFonts w:ascii="Times New Roman"/>
          <w:sz w:val="18"/>
          <w:szCs w:val="18"/>
        </w:rPr>
      </w:pPr>
      <w:r>
        <w:rPr>
          <w:rFonts w:hAnsi="宋体"/>
          <w:sz w:val="18"/>
          <w:szCs w:val="18"/>
        </w:rPr>
        <w:t>1</w:t>
      </w:r>
      <w:r>
        <w:rPr>
          <w:rFonts w:ascii="Times New Roman"/>
        </w:rPr>
        <w:t>——</w:t>
      </w:r>
      <w:r>
        <w:rPr>
          <w:rFonts w:hint="eastAsia" w:ascii="Times New Roman"/>
          <w:sz w:val="18"/>
          <w:szCs w:val="18"/>
          <w:lang w:val="en-US" w:eastAsia="zh-CN"/>
        </w:rPr>
        <w:t>内标物</w:t>
      </w:r>
      <w:r>
        <w:rPr>
          <w:rFonts w:ascii="Times New Roman"/>
          <w:sz w:val="18"/>
          <w:szCs w:val="18"/>
        </w:rPr>
        <w:t>；</w:t>
      </w:r>
    </w:p>
    <w:p w14:paraId="0A72390A">
      <w:pPr>
        <w:pStyle w:val="24"/>
        <w:ind w:firstLine="360"/>
        <w:jc w:val="left"/>
        <w:rPr>
          <w:rFonts w:hAnsi="宋体"/>
          <w:sz w:val="18"/>
          <w:szCs w:val="18"/>
        </w:rPr>
      </w:pPr>
      <w:r>
        <w:rPr>
          <w:rFonts w:hAnsi="宋体"/>
          <w:sz w:val="18"/>
          <w:szCs w:val="18"/>
        </w:rPr>
        <w:t>2</w:t>
      </w:r>
      <w:r>
        <w:rPr>
          <w:rFonts w:ascii="Times New Roman"/>
        </w:rPr>
        <w:t>——</w:t>
      </w:r>
      <w:r>
        <w:rPr>
          <w:rFonts w:hint="eastAsia" w:ascii="Times New Roman"/>
          <w:sz w:val="18"/>
          <w:szCs w:val="18"/>
          <w:lang w:val="en-US" w:eastAsia="zh-CN"/>
        </w:rPr>
        <w:t>莠去津</w:t>
      </w:r>
      <w:r>
        <w:rPr>
          <w:rFonts w:ascii="Times New Roman"/>
          <w:sz w:val="18"/>
          <w:szCs w:val="18"/>
        </w:rPr>
        <w:t>。</w:t>
      </w:r>
    </w:p>
    <w:p w14:paraId="2925F55A">
      <w:pPr>
        <w:pStyle w:val="131"/>
        <w:spacing w:before="156" w:after="156"/>
      </w:pPr>
      <w:r>
        <w:rPr>
          <w:rFonts w:hint="eastAsia" w:cs="Times New Roman"/>
          <w:lang w:val="en-US" w:eastAsia="zh-CN"/>
        </w:rPr>
        <w:t>莠去津可湿性粉剂</w:t>
      </w:r>
      <w:r>
        <w:rPr>
          <w:rFonts w:hint="eastAsia" w:hAnsi="Times New Roman" w:cs="Times New Roman"/>
        </w:rPr>
        <w:t>与内</w:t>
      </w:r>
      <w:r>
        <w:rPr>
          <w:rFonts w:hint="eastAsia"/>
        </w:rPr>
        <w:t>标物的气相色谱图</w:t>
      </w:r>
    </w:p>
    <w:p w14:paraId="0427E82E">
      <w:pPr>
        <w:pStyle w:val="54"/>
        <w:bidi w:val="0"/>
        <w:ind w:left="0" w:leftChars="0" w:firstLine="0" w:firstLineChars="0"/>
        <w:rPr>
          <w:rFonts w:hint="eastAsia" w:hAnsi="Times New Roman" w:cs="Times New Roman"/>
        </w:rPr>
      </w:pPr>
      <w:r>
        <w:rPr>
          <w:rFonts w:hint="eastAsia" w:hAnsi="Times New Roman" w:cs="Times New Roman"/>
        </w:rPr>
        <w:t>测定步骤</w:t>
      </w:r>
    </w:p>
    <w:p w14:paraId="00191210">
      <w:pPr>
        <w:pStyle w:val="58"/>
        <w:bidi w:val="0"/>
        <w:ind w:left="0" w:leftChars="0" w:firstLine="0" w:firstLineChars="0"/>
      </w:pPr>
      <w:r>
        <w:rPr>
          <w:rFonts w:hint="eastAsia"/>
        </w:rPr>
        <w:t>标样溶液的制备</w:t>
      </w:r>
    </w:p>
    <w:p w14:paraId="7981C576">
      <w:pPr>
        <w:ind w:firstLine="420" w:firstLineChars="200"/>
        <w:rPr>
          <w:rFonts w:hint="eastAsia" w:ascii="宋体" w:hAnsi="宋体" w:eastAsia="宋体" w:cs="宋体"/>
          <w:szCs w:val="21"/>
        </w:rPr>
      </w:pPr>
      <w:r>
        <w:rPr>
          <w:rFonts w:hint="eastAsia" w:ascii="宋体" w:hAnsi="宋体" w:eastAsia="宋体" w:cs="宋体"/>
        </w:rPr>
        <w:t>称取0.05 g（精确至0.000 1 g）</w:t>
      </w:r>
      <w:r>
        <w:rPr>
          <w:rFonts w:hint="eastAsia" w:ascii="宋体" w:hAnsi="宋体" w:eastAsia="宋体" w:cs="宋体"/>
          <w:lang w:val="en-US" w:eastAsia="zh-CN"/>
        </w:rPr>
        <w:t>莠去津</w:t>
      </w:r>
      <w:r>
        <w:rPr>
          <w:rFonts w:hint="eastAsia" w:ascii="宋体" w:hAnsi="宋体" w:eastAsia="宋体" w:cs="宋体"/>
        </w:rPr>
        <w:t>标样于1</w:t>
      </w:r>
      <w:r>
        <w:rPr>
          <w:rFonts w:hint="eastAsia" w:ascii="宋体" w:hAnsi="宋体" w:cs="宋体"/>
          <w:lang w:val="en-US" w:eastAsia="zh-CN"/>
        </w:rPr>
        <w:t>5</w:t>
      </w:r>
      <w:r>
        <w:rPr>
          <w:rFonts w:hint="eastAsia" w:ascii="宋体" w:hAnsi="宋体" w:eastAsia="宋体" w:cs="宋体"/>
        </w:rPr>
        <w:t xml:space="preserve"> mL具塞瓶中，用移液管加入</w:t>
      </w:r>
      <w:r>
        <w:rPr>
          <w:rFonts w:hint="eastAsia" w:ascii="宋体" w:hAnsi="宋体" w:cs="宋体"/>
          <w:lang w:val="en-US" w:eastAsia="zh-CN"/>
        </w:rPr>
        <w:t>10</w:t>
      </w:r>
      <w:r>
        <w:rPr>
          <w:rFonts w:hint="eastAsia" w:ascii="宋体" w:hAnsi="宋体" w:eastAsia="宋体" w:cs="宋体"/>
        </w:rPr>
        <w:t xml:space="preserve"> mL内标溶液，摇匀。</w:t>
      </w:r>
    </w:p>
    <w:p w14:paraId="11DDD989">
      <w:pPr>
        <w:pStyle w:val="58"/>
        <w:bidi w:val="0"/>
        <w:ind w:left="0" w:leftChars="0" w:firstLine="0" w:firstLineChars="0"/>
        <w:rPr>
          <w:rFonts w:hint="eastAsia" w:ascii="宋体" w:hAnsi="宋体" w:eastAsia="宋体" w:cs="宋体"/>
        </w:rPr>
      </w:pPr>
      <w:r>
        <w:rPr>
          <w:rFonts w:hint="eastAsia" w:ascii="宋体" w:hAnsi="宋体" w:eastAsia="宋体" w:cs="宋体"/>
        </w:rPr>
        <w:t>试样溶液的制备</w:t>
      </w:r>
    </w:p>
    <w:p w14:paraId="0D00918E">
      <w:pPr>
        <w:ind w:firstLine="420" w:firstLineChars="200"/>
        <w:rPr>
          <w:rFonts w:hint="eastAsia" w:ascii="宋体" w:hAnsi="宋体" w:eastAsia="宋体" w:cs="宋体"/>
          <w:szCs w:val="21"/>
        </w:rPr>
      </w:pPr>
      <w:r>
        <w:rPr>
          <w:rFonts w:hint="eastAsia" w:ascii="宋体" w:hAnsi="宋体" w:eastAsia="宋体" w:cs="宋体"/>
        </w:rPr>
        <w:t>称取含0.05 g（精确至0.000 1 g）</w:t>
      </w:r>
      <w:r>
        <w:rPr>
          <w:rFonts w:hint="eastAsia" w:ascii="宋体" w:hAnsi="宋体" w:eastAsia="宋体" w:cs="宋体"/>
          <w:lang w:val="en-US" w:eastAsia="zh-CN"/>
        </w:rPr>
        <w:t>莠去津</w:t>
      </w:r>
      <w:r>
        <w:rPr>
          <w:rFonts w:hint="eastAsia" w:ascii="宋体" w:hAnsi="宋体" w:eastAsia="宋体" w:cs="宋体"/>
        </w:rPr>
        <w:t>的试样于1</w:t>
      </w:r>
      <w:r>
        <w:rPr>
          <w:rFonts w:hint="eastAsia" w:ascii="宋体" w:hAnsi="宋体" w:cs="宋体"/>
          <w:lang w:val="en-US" w:eastAsia="zh-CN"/>
        </w:rPr>
        <w:t>5</w:t>
      </w:r>
      <w:r>
        <w:rPr>
          <w:rFonts w:hint="eastAsia" w:ascii="宋体" w:hAnsi="宋体" w:eastAsia="宋体" w:cs="宋体"/>
        </w:rPr>
        <w:t xml:space="preserve"> mL具塞瓶中，用</w:t>
      </w:r>
      <w:r>
        <w:rPr>
          <w:rFonts w:hint="eastAsia" w:ascii="宋体" w:hAnsi="宋体" w:eastAsia="宋体" w:cs="宋体"/>
          <w:lang w:val="en-US" w:eastAsia="zh-CN"/>
        </w:rPr>
        <w:t>与5.5.2.5.1同一支</w:t>
      </w:r>
      <w:r>
        <w:rPr>
          <w:rFonts w:hint="eastAsia" w:ascii="宋体" w:hAnsi="宋体" w:eastAsia="宋体" w:cs="宋体"/>
        </w:rPr>
        <w:t>移液管加入</w:t>
      </w:r>
      <w:r>
        <w:rPr>
          <w:rFonts w:hint="eastAsia" w:ascii="宋体" w:hAnsi="宋体" w:cs="宋体"/>
          <w:lang w:val="en-US" w:eastAsia="zh-CN"/>
        </w:rPr>
        <w:t>10</w:t>
      </w:r>
      <w:r>
        <w:rPr>
          <w:rFonts w:hint="eastAsia" w:ascii="宋体" w:hAnsi="宋体" w:eastAsia="宋体" w:cs="宋体"/>
        </w:rPr>
        <w:t xml:space="preserve"> mL内标溶液</w:t>
      </w:r>
      <w:r>
        <w:rPr>
          <w:rFonts w:hint="eastAsia" w:ascii="宋体" w:hAnsi="宋体" w:eastAsia="宋体" w:cs="宋体"/>
          <w:lang w:eastAsia="zh-CN"/>
        </w:rPr>
        <w:t>，</w:t>
      </w:r>
      <w:r>
        <w:rPr>
          <w:rFonts w:hint="eastAsia" w:ascii="宋体" w:hAnsi="宋体" w:cs="宋体"/>
          <w:lang w:val="en-US" w:eastAsia="zh-CN"/>
        </w:rPr>
        <w:t>超声振荡3 min</w:t>
      </w:r>
      <w:r>
        <w:rPr>
          <w:rFonts w:hint="eastAsia" w:ascii="宋体" w:hAnsi="宋体" w:eastAsia="宋体" w:cs="宋体"/>
        </w:rPr>
        <w:t>，摇匀</w:t>
      </w:r>
      <w:r>
        <w:rPr>
          <w:rFonts w:hint="eastAsia" w:ascii="宋体" w:hAnsi="宋体" w:cs="宋体"/>
          <w:lang w:val="en-US" w:eastAsia="zh-CN"/>
        </w:rPr>
        <w:t>，</w:t>
      </w:r>
      <w:r>
        <w:rPr>
          <w:rFonts w:hint="eastAsia" w:ascii="宋体" w:hAnsi="宋体" w:eastAsia="宋体" w:cs="宋体"/>
          <w:lang w:val="en-US" w:eastAsia="zh-CN"/>
        </w:rPr>
        <w:t>过滤</w:t>
      </w:r>
      <w:r>
        <w:rPr>
          <w:rFonts w:hint="eastAsia" w:ascii="宋体" w:hAnsi="宋体" w:eastAsia="宋体" w:cs="宋体"/>
        </w:rPr>
        <w:t>。</w:t>
      </w:r>
    </w:p>
    <w:p w14:paraId="386ECAA9">
      <w:pPr>
        <w:pStyle w:val="24"/>
        <w:rPr>
          <w:rFonts w:ascii="Times New Roman"/>
        </w:rPr>
      </w:pPr>
    </w:p>
    <w:p w14:paraId="676D5BD0">
      <w:pPr>
        <w:pStyle w:val="54"/>
        <w:spacing w:before="156" w:after="156"/>
        <w:rPr>
          <w:rFonts w:hAnsi="黑体"/>
        </w:rPr>
      </w:pPr>
      <w:r>
        <w:rPr>
          <w:rFonts w:hAnsi="黑体"/>
        </w:rPr>
        <w:t>测定</w:t>
      </w:r>
    </w:p>
    <w:p w14:paraId="6579AD48">
      <w:pPr>
        <w:ind w:firstLine="420"/>
        <w:rPr>
          <w:szCs w:val="21"/>
        </w:rPr>
      </w:pPr>
      <w:r>
        <w:rPr>
          <w:szCs w:val="21"/>
        </w:rPr>
        <w:t>在</w:t>
      </w:r>
      <w:r>
        <w:rPr>
          <w:rFonts w:hint="eastAsia" w:asciiTheme="minorEastAsia" w:hAnsiTheme="minorEastAsia" w:eastAsiaTheme="minorEastAsia"/>
        </w:rPr>
        <w:t>5</w:t>
      </w:r>
      <w:r>
        <w:rPr>
          <w:rFonts w:asciiTheme="minorEastAsia" w:hAnsiTheme="minorEastAsia" w:eastAsiaTheme="minorEastAsia"/>
        </w:rPr>
        <w:t>.5.</w:t>
      </w:r>
      <w:r>
        <w:rPr>
          <w:rFonts w:hint="eastAsia" w:asciiTheme="minorEastAsia" w:hAnsiTheme="minorEastAsia" w:eastAsiaTheme="minorEastAsia"/>
          <w:lang w:val="en-US" w:eastAsia="zh-CN"/>
        </w:rPr>
        <w:t>1.</w:t>
      </w:r>
      <w:r>
        <w:rPr>
          <w:rFonts w:asciiTheme="minorEastAsia" w:hAnsiTheme="minorEastAsia" w:eastAsiaTheme="minorEastAsia"/>
        </w:rPr>
        <w:t>4</w:t>
      </w:r>
      <w:r>
        <w:rPr>
          <w:szCs w:val="21"/>
        </w:rPr>
        <w:t>色谱操作条件下，待仪器稳定后，连续注入数针标样溶液，</w:t>
      </w:r>
      <w:r>
        <w:rPr>
          <w:rFonts w:hint="eastAsia"/>
          <w:szCs w:val="21"/>
        </w:rPr>
        <w:t>直至相邻两针</w:t>
      </w:r>
      <w:r>
        <w:rPr>
          <w:rFonts w:hint="eastAsia" w:ascii="宋体" w:hAnsi="宋体" w:cs="宋体"/>
          <w:lang w:val="en-US" w:eastAsia="zh-CN"/>
        </w:rPr>
        <w:t>莠去津</w:t>
      </w:r>
      <w:r>
        <w:rPr>
          <w:rFonts w:hint="eastAsia"/>
          <w:szCs w:val="21"/>
        </w:rPr>
        <w:t>与内标物峰面积比的相对变化</w:t>
      </w:r>
      <w:r>
        <w:rPr>
          <w:rFonts w:hint="eastAsia" w:ascii="宋体" w:hAnsi="宋体"/>
          <w:szCs w:val="21"/>
        </w:rPr>
        <w:t>小于1.</w:t>
      </w:r>
      <w:r>
        <w:rPr>
          <w:rFonts w:ascii="宋体" w:hAnsi="宋体"/>
          <w:szCs w:val="21"/>
        </w:rPr>
        <w:t>2</w:t>
      </w:r>
      <w:r>
        <w:rPr>
          <w:rFonts w:hint="eastAsia" w:ascii="宋体" w:hAnsi="宋体"/>
          <w:szCs w:val="21"/>
        </w:rPr>
        <w:t>％后</w:t>
      </w:r>
      <w:r>
        <w:rPr>
          <w:rFonts w:hint="eastAsia"/>
          <w:szCs w:val="21"/>
        </w:rPr>
        <w:t>，按照标样溶液、试样溶液、试样溶液、标样溶液的顺序进行测定。</w:t>
      </w:r>
    </w:p>
    <w:p w14:paraId="66A738C3">
      <w:pPr>
        <w:pStyle w:val="54"/>
        <w:spacing w:before="156" w:after="156"/>
        <w:rPr>
          <w:rFonts w:hAnsi="黑体" w:cs="Times New Roman"/>
        </w:rPr>
      </w:pPr>
      <w:r>
        <w:rPr>
          <w:rFonts w:hint="eastAsia" w:hAnsi="黑体" w:cs="Times New Roman"/>
        </w:rPr>
        <w:t>计算</w:t>
      </w:r>
    </w:p>
    <w:p w14:paraId="0282A6C5">
      <w:pPr>
        <w:ind w:firstLine="420" w:firstLineChars="200"/>
        <w:jc w:val="left"/>
        <w:rPr>
          <w:sz w:val="24"/>
        </w:rPr>
      </w:pPr>
      <w:r>
        <w:rPr>
          <w:rFonts w:hint="eastAsia"/>
        </w:rPr>
        <w:t>将测得的两针试样溶液以及试样前后两针标样溶液中的</w:t>
      </w:r>
      <w:r>
        <w:rPr>
          <w:rFonts w:hint="eastAsia" w:ascii="宋体" w:hAnsi="宋体" w:cs="宋体"/>
          <w:lang w:val="en-US" w:eastAsia="zh-CN"/>
        </w:rPr>
        <w:t>莠去津</w:t>
      </w:r>
      <w:r>
        <w:rPr>
          <w:rFonts w:hint="eastAsia"/>
        </w:rPr>
        <w:t>与内标物的峰面积比分别进行平均，试样中</w:t>
      </w:r>
      <w:r>
        <w:rPr>
          <w:rFonts w:hint="eastAsia" w:ascii="宋体" w:hAnsi="宋体" w:cs="宋体"/>
          <w:lang w:val="en-US" w:eastAsia="zh-CN"/>
        </w:rPr>
        <w:t>莠去津</w:t>
      </w:r>
      <w:r>
        <w:rPr>
          <w:rFonts w:hint="eastAsia"/>
        </w:rPr>
        <w:t>的质量分数按公式</w:t>
      </w:r>
      <w:r>
        <w:rPr>
          <w:rFonts w:hint="eastAsia" w:ascii="宋体" w:hAnsi="宋体"/>
        </w:rPr>
        <w:t>（</w:t>
      </w:r>
      <w:r>
        <w:rPr>
          <w:rFonts w:hint="eastAsia" w:ascii="宋体" w:hAnsi="宋体"/>
          <w:lang w:val="en-US" w:eastAsia="zh-CN"/>
        </w:rPr>
        <w:t>1</w:t>
      </w:r>
      <w:r>
        <w:rPr>
          <w:rFonts w:hint="eastAsia" w:ascii="宋体" w:hAnsi="宋体"/>
        </w:rPr>
        <w:t>）计算：</w:t>
      </w:r>
      <w:r>
        <w:rPr>
          <w:rFonts w:hint="eastAsia"/>
          <w:sz w:val="24"/>
        </w:rPr>
        <w:t xml:space="preserve">                     </w:t>
      </w:r>
    </w:p>
    <w:p w14:paraId="234781FD">
      <w:pPr>
        <w:ind w:firstLine="480"/>
        <w:jc w:val="right"/>
        <w:rPr>
          <w:sz w:val="24"/>
        </w:rPr>
      </w:pPr>
      <w:r>
        <w:rPr>
          <w:position w:val="-30"/>
          <w:sz w:val="24"/>
        </w:rPr>
        <w:object>
          <v:shape id="_x0000_i1025" o:spt="75" type="#_x0000_t75" style="height:34pt;width:250pt;" o:ole="t" filled="f" o:preferrelative="t" stroked="f" coordsize="21600,21600">
            <v:path/>
            <v:fill on="f" focussize="0,0"/>
            <v:stroke on="f"/>
            <v:imagedata r:id="rId15" o:title=""/>
            <o:lock v:ext="edit" aspectratio="t"/>
            <w10:wrap type="none"/>
            <w10:anchorlock/>
          </v:shape>
          <o:OLEObject Type="Embed" ProgID="Equation.3" ShapeID="_x0000_i1025" DrawAspect="Content" ObjectID="_1468075725" r:id="rId14">
            <o:LockedField>false</o:LockedField>
          </o:OLEObject>
        </w:object>
      </w:r>
    </w:p>
    <w:p w14:paraId="18A7B4FD">
      <w:pPr>
        <w:ind w:firstLine="480"/>
        <w:jc w:val="right"/>
        <w:rPr>
          <w:sz w:val="24"/>
        </w:rPr>
      </w:pPr>
    </w:p>
    <w:p w14:paraId="7E7EF524">
      <w:pPr>
        <w:pStyle w:val="24"/>
        <w:rPr>
          <w:szCs w:val="21"/>
        </w:rPr>
      </w:pPr>
      <w:r>
        <w:rPr>
          <w:szCs w:val="21"/>
        </w:rPr>
        <mc:AlternateContent>
          <mc:Choice Requires="wps">
            <w:drawing>
              <wp:anchor distT="0" distB="0" distL="114300" distR="114300" simplePos="0" relativeHeight="251671552"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25" name="直接连接符 25"/>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5pt;margin-top:3.65pt;height:0pt;width:0.05pt;z-index:251671552;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gZv6dMAAAAFAQAADwAAAAAAAAABACAAAAAiAAAAZHJzL2Rvd25yZXYueG1sUEsBAhQAFAAAAAgA&#10;h07iQBUK1yzxAQAA4gMAAA4AAAAAAAAAAQAgAAAAIgEAAGRycy9lMm9Eb2MueG1sUEsFBgAAAAAG&#10;AAYAWQEAAIUFAAAAAA==&#10;">
                <v:fill on="f" focussize="0,0"/>
                <v:stroke color="#000000" joinstyle="round"/>
                <v:imagedata o:title=""/>
                <o:lock v:ext="edit" aspectratio="f"/>
              </v:line>
            </w:pict>
          </mc:Fallback>
        </mc:AlternateContent>
      </w:r>
      <w:r>
        <w:rPr>
          <w:rFonts w:hint="eastAsia"/>
          <w:szCs w:val="21"/>
        </w:rPr>
        <w:t>式中：</w:t>
      </w:r>
    </w:p>
    <w:p w14:paraId="1D99BC1E">
      <w:pPr>
        <w:pStyle w:val="24"/>
        <w:rPr>
          <w:rFonts w:ascii="Times New Roman"/>
          <w:i/>
          <w:szCs w:val="21"/>
        </w:rPr>
      </w:pPr>
      <w:r>
        <w:rPr>
          <w:rFonts w:hint="eastAsia" w:ascii="Times New Roman"/>
          <w:i/>
          <w:szCs w:val="21"/>
        </w:rPr>
        <w:t>w</w:t>
      </w:r>
      <w:r>
        <w:rPr>
          <w:rFonts w:hint="eastAsia" w:hAnsi="宋体"/>
          <w:szCs w:val="21"/>
          <w:vertAlign w:val="subscript"/>
          <w:lang w:val="en-US" w:eastAsia="zh-CN"/>
        </w:rPr>
        <w:t>1</w:t>
      </w:r>
      <w:r>
        <w:rPr>
          <w:rFonts w:ascii="Times New Roman"/>
          <w:spacing w:val="-60"/>
          <w:szCs w:val="21"/>
        </w:rPr>
        <w:t>—</w:t>
      </w:r>
      <w:r>
        <w:rPr>
          <w:rFonts w:ascii="Times New Roman"/>
          <w:szCs w:val="21"/>
        </w:rPr>
        <w:t>—</w:t>
      </w:r>
      <w:r>
        <w:rPr>
          <w:rFonts w:hint="eastAsia" w:ascii="Times New Roman"/>
          <w:szCs w:val="21"/>
        </w:rPr>
        <w:t>试样中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28CBF631">
      <w:pPr>
        <w:pStyle w:val="24"/>
        <w:rPr>
          <w:rFonts w:ascii="Times New Roman"/>
          <w:szCs w:val="21"/>
        </w:rPr>
      </w:pPr>
      <w:r>
        <w:rPr>
          <w:rFonts w:hint="eastAsia" w:ascii="Times New Roman"/>
          <w:i/>
          <w:szCs w:val="21"/>
        </w:rPr>
        <w:t>r</w:t>
      </w:r>
      <w:r>
        <w:rPr>
          <w:rFonts w:hAnsi="宋体"/>
          <w:szCs w:val="21"/>
          <w:vertAlign w:val="subscript"/>
        </w:rPr>
        <w:t>2</w:t>
      </w:r>
      <w:r>
        <w:rPr>
          <w:rFonts w:ascii="Times New Roman"/>
          <w:spacing w:val="-60"/>
          <w:szCs w:val="21"/>
        </w:rPr>
        <w:t>—</w:t>
      </w:r>
      <w:r>
        <w:rPr>
          <w:rFonts w:ascii="Times New Roman"/>
          <w:szCs w:val="21"/>
        </w:rPr>
        <w:t>—试样溶液中</w:t>
      </w:r>
      <w:r>
        <w:rPr>
          <w:rFonts w:hint="eastAsia" w:hAnsi="宋体" w:cs="宋体"/>
          <w:lang w:val="en-US" w:eastAsia="zh-CN"/>
        </w:rPr>
        <w:t>莠去津</w:t>
      </w:r>
      <w:r>
        <w:rPr>
          <w:rFonts w:ascii="Times New Roman"/>
          <w:szCs w:val="21"/>
        </w:rPr>
        <w:t>与内标物峰面积比的平均值；</w:t>
      </w:r>
    </w:p>
    <w:p w14:paraId="597411A0">
      <w:pPr>
        <w:pStyle w:val="24"/>
        <w:rPr>
          <w:rFonts w:ascii="Times New Roman"/>
          <w:szCs w:val="21"/>
        </w:rPr>
      </w:pPr>
      <w:r>
        <w:rPr>
          <w:rFonts w:ascii="Times New Roman"/>
          <w:i/>
          <w:szCs w:val="21"/>
        </w:rPr>
        <w:t>m</w:t>
      </w:r>
      <w:r>
        <w:rPr>
          <w:rFonts w:hint="eastAsia" w:hAnsi="宋体"/>
          <w:szCs w:val="21"/>
          <w:vertAlign w:val="subscript"/>
          <w:lang w:val="en-US" w:eastAsia="zh-CN"/>
        </w:rPr>
        <w:t>1</w:t>
      </w:r>
      <w:r>
        <w:rPr>
          <w:rFonts w:ascii="Times New Roman"/>
          <w:spacing w:val="-60"/>
          <w:szCs w:val="21"/>
        </w:rPr>
        <w:t>—</w:t>
      </w:r>
      <w:r>
        <w:rPr>
          <w:rFonts w:ascii="Times New Roman"/>
          <w:szCs w:val="21"/>
        </w:rPr>
        <w:t>—</w:t>
      </w:r>
      <w:r>
        <w:rPr>
          <w:rFonts w:hint="eastAsia" w:hAnsi="宋体" w:cs="宋体"/>
          <w:lang w:val="en-US" w:eastAsia="zh-CN"/>
        </w:rPr>
        <w:t>莠去津</w:t>
      </w:r>
      <w:r>
        <w:rPr>
          <w:rFonts w:ascii="Times New Roman"/>
          <w:szCs w:val="21"/>
        </w:rPr>
        <w:t>标样的质量的数值，单位为克</w:t>
      </w:r>
      <w:r>
        <w:rPr>
          <w:rFonts w:hint="eastAsia" w:ascii="Times New Roman"/>
          <w:szCs w:val="21"/>
        </w:rPr>
        <w:t>（</w:t>
      </w:r>
      <w:r>
        <w:rPr>
          <w:rFonts w:ascii="Times New Roman"/>
          <w:szCs w:val="21"/>
        </w:rPr>
        <w:t>g</w:t>
      </w:r>
      <w:r>
        <w:rPr>
          <w:rFonts w:hint="eastAsia" w:ascii="Times New Roman"/>
          <w:szCs w:val="21"/>
        </w:rPr>
        <w:t>）</w:t>
      </w:r>
      <w:r>
        <w:rPr>
          <w:rFonts w:ascii="Times New Roman"/>
          <w:szCs w:val="21"/>
        </w:rPr>
        <w:t>；</w:t>
      </w:r>
    </w:p>
    <w:p w14:paraId="3FD1B68E">
      <w:pPr>
        <w:pStyle w:val="24"/>
        <w:rPr>
          <w:rFonts w:ascii="Times New Roman"/>
          <w:szCs w:val="21"/>
        </w:rPr>
      </w:pPr>
      <w:r>
        <w:rPr>
          <w:rFonts w:hint="eastAsia" w:ascii="Times New Roman"/>
          <w:i/>
          <w:szCs w:val="21"/>
        </w:rPr>
        <w:t>w</w:t>
      </w:r>
      <w:r>
        <w:rPr>
          <w:rFonts w:ascii="Times New Roman"/>
          <w:spacing w:val="-60"/>
          <w:szCs w:val="21"/>
        </w:rPr>
        <w:t>—</w:t>
      </w:r>
      <w:r>
        <w:rPr>
          <w:rFonts w:ascii="Times New Roman"/>
          <w:szCs w:val="21"/>
        </w:rPr>
        <w:t>—标样中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462CA178">
      <w:pPr>
        <w:pStyle w:val="24"/>
        <w:rPr>
          <w:rFonts w:ascii="Times New Roman"/>
          <w:szCs w:val="21"/>
        </w:rPr>
      </w:pPr>
      <w:r>
        <w:rPr>
          <w:rFonts w:hint="eastAsia" w:ascii="Times New Roman"/>
          <w:i/>
          <w:szCs w:val="21"/>
        </w:rPr>
        <w:t>r</w:t>
      </w:r>
      <w:r>
        <w:rPr>
          <w:rFonts w:hAnsi="宋体"/>
          <w:szCs w:val="21"/>
          <w:vertAlign w:val="subscript"/>
        </w:rPr>
        <w:t>1</w:t>
      </w:r>
      <w:r>
        <w:rPr>
          <w:rFonts w:ascii="Times New Roman"/>
          <w:spacing w:val="-60"/>
          <w:szCs w:val="21"/>
        </w:rPr>
        <w:t>—</w:t>
      </w:r>
      <w:r>
        <w:rPr>
          <w:rFonts w:ascii="Times New Roman"/>
          <w:szCs w:val="21"/>
        </w:rPr>
        <w:t>—标样溶液中</w:t>
      </w:r>
      <w:r>
        <w:rPr>
          <w:rFonts w:hint="eastAsia" w:hAnsi="宋体" w:cs="宋体"/>
          <w:lang w:val="en-US" w:eastAsia="zh-CN"/>
        </w:rPr>
        <w:t>莠去津</w:t>
      </w:r>
      <w:r>
        <w:rPr>
          <w:rFonts w:hint="eastAsia" w:ascii="Times New Roman"/>
          <w:szCs w:val="21"/>
        </w:rPr>
        <w:t>与内标物峰面积比的平均值</w:t>
      </w:r>
      <w:r>
        <w:rPr>
          <w:rFonts w:ascii="Times New Roman"/>
          <w:szCs w:val="21"/>
        </w:rPr>
        <w:t>；</w:t>
      </w:r>
    </w:p>
    <w:p w14:paraId="6AC23CFD">
      <w:pPr>
        <w:pStyle w:val="24"/>
        <w:rPr>
          <w:rFonts w:ascii="Times New Roman"/>
          <w:szCs w:val="21"/>
        </w:rPr>
      </w:pPr>
      <w:r>
        <w:rPr>
          <w:rFonts w:ascii="Times New Roman"/>
          <w:i/>
          <w:szCs w:val="21"/>
        </w:rPr>
        <w:t>m</w:t>
      </w:r>
      <w:r>
        <w:rPr>
          <w:rFonts w:hint="eastAsia" w:hAnsi="宋体"/>
          <w:szCs w:val="21"/>
          <w:vertAlign w:val="subscript"/>
          <w:lang w:val="en-US" w:eastAsia="zh-CN"/>
        </w:rPr>
        <w:t>2</w:t>
      </w:r>
      <w:r>
        <w:rPr>
          <w:rFonts w:ascii="Times New Roman"/>
          <w:spacing w:val="-60"/>
          <w:szCs w:val="21"/>
        </w:rPr>
        <w:t>—</w:t>
      </w:r>
      <w:r>
        <w:rPr>
          <w:rFonts w:ascii="Times New Roman"/>
          <w:szCs w:val="21"/>
        </w:rPr>
        <w:t>—试样质量的数值，单位为克</w:t>
      </w:r>
      <w:r>
        <w:rPr>
          <w:rFonts w:hint="eastAsia" w:ascii="Times New Roman"/>
          <w:szCs w:val="21"/>
        </w:rPr>
        <w:t>（</w:t>
      </w:r>
      <w:r>
        <w:rPr>
          <w:rFonts w:ascii="Times New Roman"/>
          <w:szCs w:val="21"/>
        </w:rPr>
        <w:t>g</w:t>
      </w:r>
      <w:r>
        <w:rPr>
          <w:rFonts w:hint="eastAsia" w:ascii="Times New Roman"/>
          <w:szCs w:val="21"/>
        </w:rPr>
        <w:t>）。</w:t>
      </w:r>
    </w:p>
    <w:p w14:paraId="36BF0280">
      <w:pPr>
        <w:pStyle w:val="54"/>
        <w:spacing w:before="156" w:after="156"/>
        <w:rPr>
          <w:rFonts w:hint="eastAsia" w:hAnsi="黑体" w:cs="Times New Roman"/>
        </w:rPr>
      </w:pPr>
      <w:r>
        <w:rPr>
          <w:rFonts w:hint="eastAsia" w:hAnsi="黑体" w:cs="Times New Roman"/>
        </w:rPr>
        <w:t>允许差</w:t>
      </w:r>
    </w:p>
    <w:p w14:paraId="2BDEA956">
      <w:pPr>
        <w:pStyle w:val="24"/>
        <w:rPr>
          <w:rFonts w:hint="eastAsia"/>
        </w:rPr>
      </w:pPr>
      <w:r>
        <w:rPr>
          <w:rFonts w:hint="eastAsia"/>
        </w:rPr>
        <w:t>两次平行测定结果之</w:t>
      </w:r>
      <w:r>
        <w:rPr>
          <w:rFonts w:hint="eastAsia"/>
          <w:lang w:val="en-US" w:eastAsia="zh-CN"/>
        </w:rPr>
        <w:t>相对</w:t>
      </w:r>
      <w:r>
        <w:rPr>
          <w:rFonts w:hint="eastAsia"/>
        </w:rPr>
        <w:t>差应不大于</w:t>
      </w:r>
      <w:r>
        <w:rPr>
          <w:rFonts w:hint="eastAsia"/>
          <w:lang w:val="en-US" w:eastAsia="zh-CN"/>
        </w:rPr>
        <w:t>10</w:t>
      </w:r>
      <w:r>
        <w:rPr>
          <w:rFonts w:hint="eastAsia"/>
        </w:rPr>
        <w:t>％，取其算术平均值作为测定结果。</w:t>
      </w:r>
    </w:p>
    <w:p w14:paraId="225FE664">
      <w:pPr>
        <w:pStyle w:val="49"/>
        <w:bidi w:val="0"/>
        <w:ind w:left="0" w:leftChars="0" w:firstLine="0" w:firstLineChars="0"/>
        <w:rPr>
          <w:rFonts w:hint="default"/>
          <w:lang w:val="en-US" w:eastAsia="zh-CN"/>
        </w:rPr>
      </w:pPr>
      <w:r>
        <w:rPr>
          <w:rFonts w:hint="eastAsia"/>
          <w:lang w:val="en-US" w:eastAsia="zh-CN"/>
        </w:rPr>
        <w:t>高效液相色谱法</w:t>
      </w:r>
    </w:p>
    <w:p w14:paraId="0992C169">
      <w:pPr>
        <w:pStyle w:val="54"/>
        <w:bidi w:val="0"/>
        <w:ind w:left="0" w:leftChars="0" w:firstLine="0" w:firstLineChars="0"/>
      </w:pPr>
      <w:r>
        <w:rPr>
          <w:rFonts w:hint="eastAsia"/>
        </w:rPr>
        <w:t>方法提要</w:t>
      </w:r>
    </w:p>
    <w:p w14:paraId="5E129589">
      <w:pPr>
        <w:pStyle w:val="24"/>
        <w:rPr>
          <w:rFonts w:ascii="Times New Roman"/>
          <w:szCs w:val="21"/>
        </w:rPr>
      </w:pPr>
      <w:r>
        <w:rPr>
          <w:rFonts w:hint="eastAsia" w:ascii="Times New Roman"/>
        </w:rPr>
        <w:t xml:space="preserve">试样用甲醇溶解,以甲醇+磷酸溶液为流动相，使用以 </w:t>
      </w:r>
      <w:r>
        <w:rPr>
          <w:rFonts w:hint="eastAsia" w:ascii="宋体" w:hAnsi="宋体" w:eastAsia="宋体" w:cs="宋体"/>
        </w:rPr>
        <w:t>C</w:t>
      </w:r>
      <w:r>
        <w:rPr>
          <w:rFonts w:hint="eastAsia" w:ascii="宋体" w:hAnsi="宋体" w:eastAsia="宋体" w:cs="宋体"/>
          <w:vertAlign w:val="subscript"/>
        </w:rPr>
        <w:t>18</w:t>
      </w:r>
      <w:r>
        <w:rPr>
          <w:rFonts w:hint="eastAsia" w:ascii="Times New Roman"/>
        </w:rPr>
        <w:t>为填料的不锈钢柱和紫外检测器，在波长</w:t>
      </w:r>
      <w:r>
        <w:rPr>
          <w:rFonts w:hint="eastAsia" w:ascii="Times New Roman"/>
          <w:lang w:val="en-US" w:eastAsia="zh-CN"/>
        </w:rPr>
        <w:t>254</w:t>
      </w:r>
      <w:r>
        <w:rPr>
          <w:rFonts w:hint="eastAsia" w:ascii="Times New Roman"/>
        </w:rPr>
        <w:t xml:space="preserve"> nm下，对试样中的</w:t>
      </w:r>
      <w:r>
        <w:rPr>
          <w:rFonts w:hint="eastAsia" w:ascii="Times New Roman"/>
          <w:lang w:eastAsia="zh-CN"/>
        </w:rPr>
        <w:t>莠去津</w:t>
      </w:r>
      <w:r>
        <w:rPr>
          <w:rFonts w:hint="eastAsia" w:ascii="Times New Roman"/>
        </w:rPr>
        <w:t>进行高效液相色谱分离，外标法定量。</w:t>
      </w:r>
    </w:p>
    <w:p w14:paraId="09FF920C">
      <w:pPr>
        <w:pStyle w:val="54"/>
        <w:bidi w:val="0"/>
        <w:ind w:left="0" w:leftChars="0" w:firstLine="0" w:firstLineChars="0"/>
        <w:rPr>
          <w:rFonts w:hint="eastAsia"/>
        </w:rPr>
      </w:pPr>
      <w:r>
        <w:rPr>
          <w:rFonts w:hint="eastAsia"/>
        </w:rPr>
        <w:t>试剂和溶液</w:t>
      </w:r>
    </w:p>
    <w:p w14:paraId="2C9291B4">
      <w:pPr>
        <w:pStyle w:val="58"/>
        <w:bidi w:val="0"/>
        <w:ind w:left="0" w:leftChars="0" w:firstLine="0" w:firstLineChars="0"/>
        <w:rPr>
          <w:rFonts w:hint="eastAsia" w:ascii="宋体" w:hAnsi="宋体" w:eastAsia="宋体" w:cs="宋体"/>
        </w:rPr>
      </w:pPr>
      <w:r>
        <w:rPr>
          <w:rFonts w:hint="eastAsia" w:ascii="宋体" w:hAnsi="宋体" w:eastAsia="宋体" w:cs="宋体"/>
          <w:lang w:val="en-US" w:eastAsia="zh-CN"/>
        </w:rPr>
        <w:t>甲醇：色谱纯</w:t>
      </w:r>
      <w:r>
        <w:rPr>
          <w:rFonts w:hint="eastAsia" w:ascii="宋体" w:hAnsi="宋体" w:eastAsia="宋体" w:cs="宋体"/>
        </w:rPr>
        <w:t>。</w:t>
      </w:r>
    </w:p>
    <w:p w14:paraId="74474F53">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水：新蒸二次蒸馏水或超纯水。</w:t>
      </w:r>
    </w:p>
    <w:p w14:paraId="5372C3BC">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磷酸。</w:t>
      </w:r>
    </w:p>
    <w:p w14:paraId="42CE2946">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磷酸溶液：</w:t>
      </w:r>
      <w:r>
        <w:rPr>
          <w:rFonts w:hint="eastAsia" w:ascii="宋体" w:hAnsi="宋体" w:eastAsia="宋体" w:cs="宋体"/>
          <w:i/>
          <w:iCs/>
          <w:lang w:val="en-US" w:eastAsia="zh-CN"/>
        </w:rPr>
        <w:t>ψ</w:t>
      </w:r>
      <w:r>
        <w:rPr>
          <w:rFonts w:hint="eastAsia" w:ascii="宋体" w:hAnsi="宋体" w:eastAsia="宋体" w:cs="宋体"/>
          <w:vertAlign w:val="subscript"/>
          <w:lang w:val="en-US" w:eastAsia="zh-CN"/>
        </w:rPr>
        <w:t xml:space="preserve">磷酸:水 </w:t>
      </w:r>
      <w:r>
        <w:rPr>
          <w:rFonts w:hint="eastAsia" w:ascii="宋体" w:hAnsi="宋体" w:eastAsia="宋体" w:cs="宋体"/>
          <w:lang w:val="en-US" w:eastAsia="zh-CN"/>
        </w:rPr>
        <w:t>=1:1000。</w:t>
      </w:r>
    </w:p>
    <w:p w14:paraId="011E4975">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莠去津标样：已知质量分数且不低于98.0％。</w:t>
      </w:r>
    </w:p>
    <w:p w14:paraId="67244627">
      <w:pPr>
        <w:pStyle w:val="54"/>
        <w:bidi w:val="0"/>
        <w:ind w:left="0" w:leftChars="0" w:firstLine="0" w:firstLineChars="0"/>
        <w:rPr>
          <w:rFonts w:hint="eastAsia"/>
        </w:rPr>
      </w:pPr>
      <w:r>
        <w:rPr>
          <w:rFonts w:hint="eastAsia"/>
        </w:rPr>
        <w:t>仪器</w:t>
      </w:r>
    </w:p>
    <w:p w14:paraId="75A4294C">
      <w:pPr>
        <w:pStyle w:val="58"/>
        <w:bidi w:val="0"/>
        <w:ind w:left="0" w:leftChars="0" w:firstLine="0" w:firstLineChars="0"/>
        <w:rPr>
          <w:rFonts w:hint="eastAsia" w:ascii="宋体" w:hAnsi="宋体" w:eastAsia="宋体" w:cs="宋体"/>
        </w:rPr>
      </w:pPr>
      <w:r>
        <w:rPr>
          <w:rFonts w:hint="eastAsia" w:ascii="宋体" w:hAnsi="宋体" w:eastAsia="宋体" w:cs="宋体"/>
          <w:lang w:val="en-US" w:eastAsia="zh-CN"/>
        </w:rPr>
        <w:t>高效液相</w:t>
      </w:r>
      <w:r>
        <w:rPr>
          <w:rFonts w:hint="eastAsia" w:ascii="宋体" w:hAnsi="宋体" w:eastAsia="宋体" w:cs="宋体"/>
        </w:rPr>
        <w:t>色谱仪：具有</w:t>
      </w:r>
      <w:r>
        <w:rPr>
          <w:rFonts w:hint="eastAsia" w:ascii="宋体" w:hAnsi="宋体" w:eastAsia="宋体" w:cs="宋体"/>
          <w:lang w:val="en-US" w:eastAsia="zh-CN"/>
        </w:rPr>
        <w:t>紫外可变波长</w:t>
      </w:r>
      <w:r>
        <w:rPr>
          <w:rFonts w:hint="eastAsia" w:ascii="宋体" w:hAnsi="宋体" w:eastAsia="宋体" w:cs="宋体"/>
        </w:rPr>
        <w:t>检测器。</w:t>
      </w:r>
    </w:p>
    <w:p w14:paraId="35D12E5D">
      <w:pPr>
        <w:pStyle w:val="58"/>
        <w:bidi w:val="0"/>
        <w:ind w:left="0" w:leftChars="0" w:firstLine="0" w:firstLineChars="0"/>
        <w:rPr>
          <w:rFonts w:hint="eastAsia" w:ascii="宋体" w:hAnsi="宋体" w:eastAsia="宋体" w:cs="宋体"/>
        </w:rPr>
      </w:pPr>
      <w:r>
        <w:rPr>
          <w:rFonts w:hint="eastAsia" w:ascii="宋体" w:hAnsi="宋体" w:eastAsia="宋体" w:cs="宋体"/>
        </w:rPr>
        <w:t>色谱柱：</w:t>
      </w:r>
      <w:r>
        <w:rPr>
          <w:rFonts w:hint="eastAsia" w:ascii="宋体" w:hAnsi="宋体" w:eastAsia="宋体" w:cs="宋体"/>
          <w:lang w:val="en-US" w:eastAsia="zh-CN"/>
        </w:rPr>
        <w:t>250</w:t>
      </w:r>
      <w:r>
        <w:rPr>
          <w:rFonts w:hint="eastAsia" w:ascii="宋体" w:hAnsi="宋体" w:eastAsia="宋体" w:cs="宋体"/>
        </w:rPr>
        <w:t xml:space="preserve"> </w:t>
      </w:r>
      <w:r>
        <w:rPr>
          <w:rFonts w:hint="eastAsia" w:ascii="宋体" w:hAnsi="宋体" w:eastAsia="宋体" w:cs="宋体"/>
          <w:lang w:val="en-US" w:eastAsia="zh-CN"/>
        </w:rPr>
        <w:t>m</w:t>
      </w:r>
      <w:r>
        <w:rPr>
          <w:rFonts w:hint="eastAsia" w:ascii="宋体" w:hAnsi="宋体" w:eastAsia="宋体" w:cs="宋体"/>
        </w:rPr>
        <w:t>m×</w:t>
      </w:r>
      <w:r>
        <w:rPr>
          <w:rFonts w:hint="eastAsia" w:ascii="宋体" w:hAnsi="宋体" w:eastAsia="宋体" w:cs="宋体"/>
          <w:lang w:val="en-US" w:eastAsia="zh-CN"/>
        </w:rPr>
        <w:t>4.6</w:t>
      </w:r>
      <w:r>
        <w:rPr>
          <w:rFonts w:hint="eastAsia" w:ascii="宋体" w:hAnsi="宋体" w:eastAsia="宋体" w:cs="宋体"/>
        </w:rPr>
        <w:t xml:space="preserve"> mm（内径）</w:t>
      </w:r>
      <w:r>
        <w:rPr>
          <w:rFonts w:hint="eastAsia" w:ascii="宋体" w:hAnsi="宋体" w:eastAsia="宋体" w:cs="宋体"/>
          <w:lang w:val="en-US" w:eastAsia="zh-CN"/>
        </w:rPr>
        <w:t>不锈钢住</w:t>
      </w:r>
      <w:r>
        <w:rPr>
          <w:rFonts w:hint="eastAsia" w:ascii="宋体" w:hAnsi="宋体" w:eastAsia="宋体" w:cs="宋体"/>
        </w:rPr>
        <w:t>，</w:t>
      </w:r>
      <w:r>
        <w:rPr>
          <w:rFonts w:hint="eastAsia" w:ascii="宋体" w:hAnsi="宋体" w:eastAsia="宋体" w:cs="宋体"/>
          <w:lang w:val="en-US" w:eastAsia="zh-CN"/>
        </w:rPr>
        <w:t>内装C</w:t>
      </w:r>
      <w:r>
        <w:rPr>
          <w:rFonts w:hint="eastAsia" w:ascii="宋体" w:hAnsi="宋体" w:eastAsia="宋体" w:cs="宋体"/>
          <w:vertAlign w:val="subscript"/>
          <w:lang w:val="en-US" w:eastAsia="zh-CN"/>
        </w:rPr>
        <w:t>18</w:t>
      </w:r>
      <w:r>
        <w:rPr>
          <w:rFonts w:hint="eastAsia" w:ascii="宋体" w:hAnsi="宋体" w:eastAsia="宋体" w:cs="宋体"/>
          <w:lang w:val="en-US" w:eastAsia="zh-CN"/>
        </w:rPr>
        <w:t>、</w:t>
      </w:r>
      <w:r>
        <w:rPr>
          <w:rFonts w:hint="eastAsia" w:ascii="宋体" w:hAnsi="宋体" w:eastAsia="宋体" w:cs="宋体"/>
        </w:rPr>
        <w:t xml:space="preserve">5 </w:t>
      </w:r>
      <w:r>
        <w:rPr>
          <w:rFonts w:hint="default" w:ascii="Times New Roman" w:hAnsi="Times New Roman" w:eastAsia="宋体" w:cs="Times New Roman"/>
        </w:rPr>
        <w:t>µm</w:t>
      </w:r>
      <w:r>
        <w:rPr>
          <w:rFonts w:hint="eastAsia" w:ascii="宋体" w:hAnsi="宋体" w:eastAsia="宋体" w:cs="宋体"/>
          <w:lang w:val="en-US" w:eastAsia="zh-CN"/>
        </w:rPr>
        <w:t>填充物</w:t>
      </w:r>
      <w:r>
        <w:rPr>
          <w:rFonts w:hint="eastAsia" w:ascii="宋体" w:hAnsi="宋体" w:eastAsia="宋体" w:cs="宋体"/>
        </w:rPr>
        <w:t>（或具有同等效果的色谱柱）。</w:t>
      </w:r>
    </w:p>
    <w:p w14:paraId="38CBF002">
      <w:pPr>
        <w:numPr>
          <w:ilvl w:val="4"/>
          <w:numId w:val="2"/>
        </w:numPr>
        <w:spacing w:before="156" w:beforeLines="50" w:after="156" w:afterLines="50"/>
        <w:outlineLvl w:val="5"/>
        <w:rPr>
          <w:rFonts w:hint="eastAsia"/>
        </w:rPr>
      </w:pPr>
      <w:r>
        <w:rPr>
          <w:rFonts w:hint="eastAsia" w:ascii="宋体" w:hAnsi="宋体" w:eastAsia="宋体" w:cs="宋体"/>
          <w:sz w:val="21"/>
          <w:szCs w:val="21"/>
          <w:lang w:val="en-US" w:eastAsia="zh-CN" w:bidi="ar-SA"/>
        </w:rPr>
        <w:t>超声波清洗器。</w:t>
      </w:r>
    </w:p>
    <w:p w14:paraId="34EC730A">
      <w:pPr>
        <w:pStyle w:val="54"/>
        <w:bidi w:val="0"/>
        <w:ind w:left="0" w:leftChars="0" w:firstLine="0" w:firstLineChars="0"/>
        <w:rPr>
          <w:rFonts w:hint="eastAsia" w:hAnsi="Times New Roman" w:cs="Times New Roman"/>
        </w:rPr>
      </w:pPr>
      <w:r>
        <w:rPr>
          <w:rFonts w:hint="eastAsia" w:hAnsi="Times New Roman" w:cs="Times New Roman"/>
          <w:lang w:val="en-US" w:eastAsia="zh-CN"/>
        </w:rPr>
        <w:t>液相色谱</w:t>
      </w:r>
      <w:r>
        <w:rPr>
          <w:rFonts w:hint="eastAsia" w:hAnsi="Times New Roman" w:cs="Times New Roman"/>
        </w:rPr>
        <w:t>操作条件</w:t>
      </w:r>
    </w:p>
    <w:p w14:paraId="459EB8A1">
      <w:pPr>
        <w:pStyle w:val="58"/>
        <w:spacing w:before="156" w:after="156"/>
        <w:rPr>
          <w:rFonts w:hint="eastAsia" w:ascii="宋体" w:hAnsi="宋体" w:eastAsia="宋体" w:cs="宋体"/>
        </w:rPr>
      </w:pPr>
      <w:r>
        <w:rPr>
          <w:rFonts w:hint="eastAsia" w:ascii="宋体" w:hAnsi="宋体" w:eastAsia="宋体" w:cs="宋体"/>
        </w:rPr>
        <w:t>流动相：</w:t>
      </w:r>
      <w:r>
        <w:rPr>
          <w:rFonts w:hint="eastAsia" w:ascii="宋体" w:hAnsi="宋体" w:eastAsia="宋体" w:cs="宋体"/>
          <w:i/>
          <w:iCs/>
        </w:rPr>
        <w:t>ψ</w:t>
      </w:r>
      <w:r>
        <w:rPr>
          <w:rFonts w:hint="eastAsia" w:ascii="宋体" w:hAnsi="宋体" w:eastAsia="宋体" w:cs="宋体"/>
          <w:vertAlign w:val="subscript"/>
          <w:lang w:val="en-US" w:eastAsia="zh-CN"/>
        </w:rPr>
        <w:t>甲醇</w:t>
      </w:r>
      <w:r>
        <w:rPr>
          <w:rFonts w:hint="eastAsia" w:ascii="宋体" w:hAnsi="宋体" w:eastAsia="宋体" w:cs="宋体"/>
          <w:vertAlign w:val="subscript"/>
        </w:rPr>
        <w:t>∶</w:t>
      </w:r>
      <w:r>
        <w:rPr>
          <w:rFonts w:hint="eastAsia" w:ascii="宋体" w:hAnsi="宋体" w:eastAsia="宋体" w:cs="宋体"/>
          <w:vertAlign w:val="subscript"/>
          <w:lang w:val="en-US" w:eastAsia="zh-CN"/>
        </w:rPr>
        <w:t xml:space="preserve">磷酸溶液 </w:t>
      </w:r>
      <w:r>
        <w:rPr>
          <w:rFonts w:hint="eastAsia" w:ascii="宋体" w:hAnsi="宋体" w:eastAsia="宋体" w:cs="宋体"/>
        </w:rPr>
        <w:t>=</w:t>
      </w:r>
      <w:r>
        <w:rPr>
          <w:rFonts w:hint="eastAsia" w:ascii="宋体" w:hAnsi="宋体" w:eastAsia="宋体" w:cs="宋体"/>
          <w:lang w:val="en-US" w:eastAsia="zh-CN"/>
        </w:rPr>
        <w:t>65</w:t>
      </w:r>
      <w:r>
        <w:rPr>
          <w:rFonts w:hint="eastAsia" w:ascii="宋体" w:hAnsi="宋体" w:eastAsia="宋体" w:cs="宋体"/>
        </w:rPr>
        <w:t>∶</w:t>
      </w:r>
      <w:r>
        <w:rPr>
          <w:rFonts w:hint="eastAsia" w:ascii="宋体" w:hAnsi="宋体" w:eastAsia="宋体" w:cs="宋体"/>
          <w:lang w:val="en-US" w:eastAsia="zh-CN"/>
        </w:rPr>
        <w:t>35</w:t>
      </w:r>
      <w:r>
        <w:rPr>
          <w:rFonts w:hint="eastAsia" w:ascii="宋体" w:hAnsi="宋体" w:eastAsia="宋体" w:cs="宋体"/>
        </w:rPr>
        <w:t>。</w:t>
      </w:r>
    </w:p>
    <w:p w14:paraId="6354C703">
      <w:pPr>
        <w:pStyle w:val="58"/>
        <w:spacing w:before="156" w:after="156"/>
        <w:rPr>
          <w:rFonts w:hint="eastAsia" w:ascii="宋体" w:hAnsi="宋体" w:eastAsia="宋体" w:cs="宋体"/>
        </w:rPr>
      </w:pPr>
      <w:r>
        <w:rPr>
          <w:rFonts w:hint="eastAsia" w:ascii="宋体" w:hAnsi="宋体" w:eastAsia="宋体" w:cs="宋体"/>
        </w:rPr>
        <w:t>流速：1.0 mL/min。</w:t>
      </w:r>
    </w:p>
    <w:p w14:paraId="33FF0CF5">
      <w:pPr>
        <w:pStyle w:val="58"/>
        <w:spacing w:before="156" w:after="156"/>
        <w:rPr>
          <w:rFonts w:ascii="宋体" w:hAnsi="宋体" w:eastAsia="宋体" w:cs="宋体"/>
        </w:rPr>
      </w:pPr>
      <w:r>
        <w:rPr>
          <w:rFonts w:hint="eastAsia" w:ascii="宋体" w:hAnsi="宋体" w:eastAsia="宋体" w:cs="宋体"/>
        </w:rPr>
        <w:t>柱温：室温(温度变化应不大于2 ℃)。</w:t>
      </w:r>
    </w:p>
    <w:p w14:paraId="65B4CE1A">
      <w:pPr>
        <w:pStyle w:val="58"/>
        <w:spacing w:before="156" w:after="156"/>
        <w:rPr>
          <w:rFonts w:hint="eastAsia" w:ascii="宋体" w:hAnsi="宋体" w:eastAsia="宋体" w:cs="宋体"/>
        </w:rPr>
      </w:pPr>
      <w:r>
        <w:rPr>
          <w:rFonts w:hint="eastAsia" w:ascii="宋体" w:hAnsi="宋体" w:eastAsia="宋体" w:cs="宋体"/>
        </w:rPr>
        <w:tab/>
      </w:r>
      <w:r>
        <w:rPr>
          <w:rFonts w:hint="eastAsia" w:ascii="宋体" w:hAnsi="宋体" w:eastAsia="宋体" w:cs="宋体"/>
        </w:rPr>
        <w:t>检测波长：</w:t>
      </w:r>
      <w:r>
        <w:rPr>
          <w:rFonts w:hint="eastAsia" w:ascii="宋体" w:hAnsi="宋体" w:eastAsia="宋体" w:cs="宋体"/>
          <w:lang w:val="en-US" w:eastAsia="zh-CN"/>
        </w:rPr>
        <w:t>262</w:t>
      </w:r>
      <w:r>
        <w:rPr>
          <w:rFonts w:hint="eastAsia" w:ascii="宋体" w:hAnsi="宋体" w:eastAsia="宋体" w:cs="宋体"/>
        </w:rPr>
        <w:t xml:space="preserve"> nm。</w:t>
      </w:r>
    </w:p>
    <w:p w14:paraId="1776D162">
      <w:pPr>
        <w:pStyle w:val="58"/>
        <w:spacing w:before="156" w:after="156"/>
        <w:rPr>
          <w:rFonts w:hint="eastAsia" w:ascii="宋体" w:hAnsi="宋体" w:eastAsia="宋体" w:cs="宋体"/>
        </w:rPr>
      </w:pPr>
      <w:r>
        <w:rPr>
          <w:rFonts w:hint="eastAsia" w:ascii="宋体" w:hAnsi="宋体" w:eastAsia="宋体" w:cs="宋体"/>
        </w:rPr>
        <w:tab/>
      </w:r>
      <w:r>
        <w:rPr>
          <w:rFonts w:hint="eastAsia" w:ascii="宋体" w:hAnsi="宋体" w:eastAsia="宋体" w:cs="宋体"/>
        </w:rPr>
        <w:t>进样体积：</w:t>
      </w:r>
      <w:r>
        <w:rPr>
          <w:rFonts w:hint="eastAsia" w:ascii="宋体" w:hAnsi="宋体" w:eastAsia="宋体" w:cs="宋体"/>
          <w:lang w:val="en-US" w:eastAsia="zh-CN"/>
        </w:rPr>
        <w:t>5</w:t>
      </w:r>
      <w:r>
        <w:rPr>
          <w:rFonts w:hint="eastAsia" w:ascii="宋体" w:hAnsi="宋体" w:eastAsia="宋体" w:cs="宋体"/>
        </w:rPr>
        <w:t xml:space="preserve"> </w:t>
      </w:r>
      <w:r>
        <w:rPr>
          <w:rFonts w:ascii="Times New Roman" w:eastAsia="宋体"/>
        </w:rPr>
        <w:t>μ</w:t>
      </w:r>
      <w:r>
        <w:rPr>
          <w:rFonts w:hint="eastAsia" w:ascii="宋体" w:hAnsi="宋体" w:eastAsia="宋体" w:cs="宋体"/>
        </w:rPr>
        <w:t>L。</w:t>
      </w:r>
    </w:p>
    <w:p w14:paraId="5262D1B5">
      <w:pPr>
        <w:pStyle w:val="58"/>
        <w:spacing w:before="156" w:after="156"/>
        <w:rPr>
          <w:rFonts w:hint="eastAsia" w:ascii="宋体" w:hAnsi="宋体" w:eastAsia="宋体" w:cs="宋体"/>
        </w:rPr>
      </w:pPr>
      <w:r>
        <w:rPr>
          <w:rFonts w:hint="eastAsia" w:ascii="宋体" w:hAnsi="宋体" w:eastAsia="宋体" w:cs="宋体"/>
        </w:rPr>
        <w:tab/>
      </w:r>
      <w:r>
        <w:rPr>
          <w:rFonts w:hint="eastAsia" w:ascii="宋体" w:hAnsi="宋体" w:eastAsia="宋体" w:cs="宋体"/>
        </w:rPr>
        <w:t>保留时间：</w:t>
      </w:r>
      <w:r>
        <w:rPr>
          <w:rFonts w:hint="eastAsia" w:ascii="宋体" w:hAnsi="宋体" w:eastAsia="宋体" w:cs="宋体"/>
          <w:lang w:val="en-US" w:eastAsia="zh-CN"/>
        </w:rPr>
        <w:t>莠去津约</w:t>
      </w:r>
      <w:r>
        <w:rPr>
          <w:rFonts w:hint="eastAsia" w:ascii="宋体" w:hAnsi="宋体" w:eastAsia="宋体" w:cs="宋体"/>
        </w:rPr>
        <w:t xml:space="preserve"> </w:t>
      </w:r>
      <w:r>
        <w:rPr>
          <w:rFonts w:hint="eastAsia" w:ascii="宋体" w:hAnsi="宋体" w:eastAsia="宋体" w:cs="宋体"/>
          <w:lang w:val="en-US" w:eastAsia="zh-CN"/>
        </w:rPr>
        <w:t>8.1</w:t>
      </w:r>
      <w:r>
        <w:rPr>
          <w:rFonts w:hint="eastAsia" w:ascii="宋体" w:hAnsi="宋体" w:eastAsia="宋体" w:cs="宋体"/>
        </w:rPr>
        <w:t xml:space="preserve"> min。   </w:t>
      </w:r>
    </w:p>
    <w:p w14:paraId="18464B2E">
      <w:pPr>
        <w:pStyle w:val="58"/>
        <w:spacing w:before="156" w:after="156"/>
        <w:rPr>
          <w:rFonts w:hint="eastAsia" w:ascii="宋体" w:hAnsi="宋体" w:eastAsia="宋体" w:cs="宋体"/>
          <w:lang w:val="en-US" w:eastAsia="zh-CN"/>
        </w:rPr>
      </w:pPr>
      <w:r>
        <w:rPr>
          <w:rFonts w:hint="eastAsia" w:ascii="宋体" w:hAnsi="宋体" w:eastAsia="宋体" w:cs="宋体"/>
          <w:lang w:val="en-US" w:eastAsia="zh-CN"/>
        </w:rPr>
        <w:t>在5.5.2.4.1～5.5.2.4.</w:t>
      </w:r>
      <w:bookmarkStart w:id="13" w:name="_Hlk161674462"/>
      <w:r>
        <w:rPr>
          <w:rFonts w:hint="eastAsia" w:ascii="宋体" w:hAnsi="宋体" w:eastAsia="宋体" w:cs="宋体"/>
          <w:lang w:val="en-US" w:eastAsia="zh-CN"/>
        </w:rPr>
        <w:t>6</w:t>
      </w:r>
      <w:bookmarkEnd w:id="13"/>
      <w:r>
        <w:rPr>
          <w:rFonts w:hint="eastAsia" w:ascii="宋体" w:hAnsi="宋体" w:eastAsia="宋体" w:cs="宋体"/>
        </w:rPr>
        <w:t>液相色谱操作条件，系典型操作参数，可根据不同仪器进行调整，以期获得最佳效果，典型的</w:t>
      </w:r>
      <w:r>
        <w:rPr>
          <w:rFonts w:hint="eastAsia" w:ascii="宋体" w:hAnsi="宋体" w:eastAsia="宋体" w:cs="宋体"/>
          <w:lang w:val="en-US" w:eastAsia="zh-CN"/>
        </w:rPr>
        <w:t>莠去津可湿性粉剂</w:t>
      </w:r>
      <w:r>
        <w:rPr>
          <w:rFonts w:hint="eastAsia" w:ascii="宋体" w:hAnsi="宋体" w:eastAsia="宋体" w:cs="宋体"/>
        </w:rPr>
        <w:t>的高效液相色谱图见图</w:t>
      </w:r>
      <w:r>
        <w:rPr>
          <w:rFonts w:hint="eastAsia" w:ascii="宋体" w:hAnsi="宋体" w:eastAsia="宋体" w:cs="宋体"/>
          <w:lang w:val="en-US" w:eastAsia="zh-CN"/>
        </w:rPr>
        <w:t>2</w:t>
      </w:r>
      <w:r>
        <w:rPr>
          <w:rFonts w:hint="eastAsia" w:ascii="宋体" w:hAnsi="宋体" w:eastAsia="宋体" w:cs="宋体"/>
        </w:rPr>
        <w:t>。</w:t>
      </w:r>
    </w:p>
    <w:p w14:paraId="645CB205">
      <w:pPr>
        <w:pStyle w:val="24"/>
        <w:jc w:val="center"/>
        <w:rPr>
          <w:rFonts w:hint="eastAsia" w:eastAsia="宋体"/>
          <w:lang w:eastAsia="zh-CN"/>
        </w:rPr>
      </w:pPr>
      <w:r>
        <w:rPr>
          <w:rFonts w:hint="eastAsia" w:eastAsia="宋体"/>
          <w:lang w:eastAsia="zh-CN"/>
        </w:rPr>
        <w:drawing>
          <wp:inline distT="0" distB="0" distL="114300" distR="114300">
            <wp:extent cx="5931535" cy="2019300"/>
            <wp:effectExtent l="0" t="0" r="12065" b="7620"/>
            <wp:docPr id="1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5"/>
                    <pic:cNvPicPr>
                      <a:picLocks noChangeAspect="1"/>
                    </pic:cNvPicPr>
                  </pic:nvPicPr>
                  <pic:blipFill>
                    <a:blip r:embed="rId16"/>
                    <a:stretch>
                      <a:fillRect/>
                    </a:stretch>
                  </pic:blipFill>
                  <pic:spPr>
                    <a:xfrm>
                      <a:off x="0" y="0"/>
                      <a:ext cx="5931535" cy="2019300"/>
                    </a:xfrm>
                    <a:prstGeom prst="rect">
                      <a:avLst/>
                    </a:prstGeom>
                    <a:noFill/>
                    <a:ln>
                      <a:noFill/>
                    </a:ln>
                  </pic:spPr>
                </pic:pic>
              </a:graphicData>
            </a:graphic>
          </wp:inline>
        </w:drawing>
      </w:r>
    </w:p>
    <w:p w14:paraId="53265470">
      <w:pPr>
        <w:pStyle w:val="24"/>
        <w:ind w:firstLine="360"/>
        <w:jc w:val="left"/>
        <w:rPr>
          <w:rFonts w:ascii="Times New Roman"/>
          <w:sz w:val="18"/>
          <w:szCs w:val="18"/>
        </w:rPr>
      </w:pPr>
      <w:r>
        <w:rPr>
          <w:rFonts w:ascii="Times New Roman"/>
          <w:sz w:val="18"/>
          <w:szCs w:val="18"/>
        </w:rPr>
        <w:t>标引序号说明：</w:t>
      </w:r>
    </w:p>
    <w:p w14:paraId="008238BD">
      <w:pPr>
        <w:pStyle w:val="24"/>
        <w:ind w:firstLine="360"/>
        <w:jc w:val="left"/>
        <w:rPr>
          <w:rFonts w:hint="eastAsia" w:ascii="Times New Roman" w:eastAsia="宋体"/>
          <w:sz w:val="18"/>
          <w:szCs w:val="18"/>
          <w:lang w:val="en-US" w:eastAsia="zh-CN"/>
        </w:rPr>
      </w:pPr>
      <w:r>
        <w:rPr>
          <w:rFonts w:hAnsi="宋体"/>
          <w:sz w:val="18"/>
          <w:szCs w:val="18"/>
        </w:rPr>
        <w:t>1</w:t>
      </w:r>
      <w:r>
        <w:rPr>
          <w:rFonts w:ascii="Times New Roman"/>
        </w:rPr>
        <w:t>——</w:t>
      </w:r>
      <w:r>
        <w:rPr>
          <w:rFonts w:hint="eastAsia" w:hAnsi="宋体" w:cs="宋体"/>
          <w:sz w:val="18"/>
          <w:szCs w:val="18"/>
          <w:lang w:val="en-US" w:eastAsia="zh-CN"/>
        </w:rPr>
        <w:t>莠去津。</w:t>
      </w:r>
    </w:p>
    <w:p w14:paraId="3D86A103">
      <w:pPr>
        <w:pStyle w:val="131"/>
        <w:spacing w:before="156" w:after="156"/>
      </w:pPr>
      <w:r>
        <w:rPr>
          <w:rFonts w:hint="eastAsia" w:cs="Times New Roman"/>
          <w:lang w:val="en-US" w:eastAsia="zh-CN"/>
        </w:rPr>
        <w:t>莠去津可湿性粉剂</w:t>
      </w:r>
      <w:r>
        <w:rPr>
          <w:rFonts w:hint="eastAsia" w:hAnsi="Times New Roman" w:cs="Times New Roman"/>
        </w:rPr>
        <w:t>的</w:t>
      </w:r>
      <w:r>
        <w:rPr>
          <w:rFonts w:hint="eastAsia"/>
          <w:lang w:val="en-US" w:eastAsia="zh-CN"/>
        </w:rPr>
        <w:t>高效液相</w:t>
      </w:r>
      <w:r>
        <w:rPr>
          <w:rFonts w:hint="eastAsia"/>
        </w:rPr>
        <w:t>色谱图</w:t>
      </w:r>
    </w:p>
    <w:p w14:paraId="70DBBEC3">
      <w:pPr>
        <w:pStyle w:val="54"/>
        <w:bidi w:val="0"/>
        <w:ind w:left="0" w:leftChars="0" w:firstLine="0" w:firstLineChars="0"/>
        <w:rPr>
          <w:rFonts w:hint="eastAsia" w:hAnsi="Times New Roman" w:cs="Times New Roman"/>
          <w:lang w:val="en-US" w:eastAsia="zh-CN"/>
        </w:rPr>
      </w:pPr>
      <w:r>
        <w:rPr>
          <w:rFonts w:hint="eastAsia" w:hAnsi="Times New Roman" w:cs="Times New Roman"/>
          <w:lang w:val="en-US" w:eastAsia="zh-CN"/>
        </w:rPr>
        <w:t>测定步骤</w:t>
      </w:r>
    </w:p>
    <w:p w14:paraId="39323467">
      <w:pPr>
        <w:pStyle w:val="58"/>
        <w:bidi w:val="0"/>
        <w:ind w:left="0" w:leftChars="0" w:firstLine="0" w:firstLineChars="0"/>
      </w:pPr>
      <w:r>
        <w:rPr>
          <w:rFonts w:hint="eastAsia"/>
        </w:rPr>
        <w:t>标样溶液的制备</w:t>
      </w:r>
    </w:p>
    <w:p w14:paraId="56112D1B">
      <w:pPr>
        <w:ind w:firstLine="420" w:firstLineChars="200"/>
        <w:rPr>
          <w:rFonts w:hint="eastAsia" w:ascii="宋体" w:hAnsi="宋体" w:eastAsia="宋体" w:cs="宋体"/>
          <w:szCs w:val="21"/>
        </w:rPr>
      </w:pPr>
      <w:r>
        <w:rPr>
          <w:rFonts w:hint="eastAsia" w:ascii="宋体" w:hAnsi="宋体" w:eastAsia="宋体" w:cs="宋体"/>
        </w:rPr>
        <w:t>称取0.05 g（精确至0.000 1 g）</w:t>
      </w:r>
      <w:r>
        <w:rPr>
          <w:rFonts w:hint="eastAsia" w:ascii="宋体" w:hAnsi="宋体" w:eastAsia="宋体" w:cs="宋体"/>
          <w:lang w:eastAsia="zh-CN"/>
        </w:rPr>
        <w:t>莠去津</w:t>
      </w:r>
      <w:r>
        <w:rPr>
          <w:rFonts w:hint="eastAsia" w:ascii="宋体" w:hAnsi="宋体" w:eastAsia="宋体" w:cs="宋体"/>
        </w:rPr>
        <w:t>标样，置于100 mL容量瓶中，加入约50 mL甲醇，超声振荡5 min，冷却至室温，用甲醇稀释至刻度，摇匀。</w:t>
      </w:r>
    </w:p>
    <w:p w14:paraId="6BFC4EE8">
      <w:pPr>
        <w:pStyle w:val="58"/>
        <w:bidi w:val="0"/>
        <w:ind w:left="0" w:leftChars="0" w:firstLine="0" w:firstLineChars="0"/>
        <w:rPr>
          <w:rFonts w:hint="eastAsia" w:ascii="宋体" w:hAnsi="宋体" w:eastAsia="宋体" w:cs="宋体"/>
        </w:rPr>
      </w:pPr>
      <w:r>
        <w:rPr>
          <w:rFonts w:hint="eastAsia" w:ascii="宋体" w:hAnsi="宋体" w:eastAsia="宋体" w:cs="宋体"/>
        </w:rPr>
        <w:t>试样溶液的制备</w:t>
      </w:r>
    </w:p>
    <w:p w14:paraId="4B9B54EF">
      <w:pPr>
        <w:ind w:firstLine="420" w:firstLineChars="200"/>
        <w:rPr>
          <w:rFonts w:hint="eastAsia" w:ascii="宋体" w:hAnsi="宋体" w:eastAsia="宋体" w:cs="宋体"/>
          <w:szCs w:val="21"/>
        </w:rPr>
      </w:pPr>
      <w:r>
        <w:rPr>
          <w:rFonts w:hint="eastAsia" w:ascii="宋体" w:hAnsi="宋体" w:eastAsia="宋体" w:cs="宋体"/>
        </w:rPr>
        <w:t>称取含</w:t>
      </w:r>
      <w:r>
        <w:rPr>
          <w:rFonts w:hint="eastAsia" w:ascii="宋体" w:hAnsi="宋体" w:eastAsia="宋体" w:cs="宋体"/>
          <w:lang w:eastAsia="zh-CN"/>
        </w:rPr>
        <w:t>莠去津</w:t>
      </w:r>
      <w:r>
        <w:rPr>
          <w:rFonts w:hint="eastAsia" w:ascii="宋体" w:hAnsi="宋体" w:eastAsia="宋体" w:cs="宋体"/>
        </w:rPr>
        <w:t>0.05 g（精确至0.000 1 g）的试样，置于100 mL容量瓶中，加入约50 mL甲醇，超声振荡5 min，冷却至室温，用甲醇稀释至刻度，摇匀</w:t>
      </w:r>
      <w:r>
        <w:rPr>
          <w:rFonts w:hint="eastAsia" w:ascii="宋体" w:hAnsi="宋体" w:eastAsia="宋体" w:cs="宋体"/>
          <w:lang w:eastAsia="zh-CN"/>
        </w:rPr>
        <w:t>，</w:t>
      </w:r>
      <w:r>
        <w:rPr>
          <w:rFonts w:hint="eastAsia" w:ascii="宋体" w:hAnsi="宋体" w:eastAsia="宋体" w:cs="宋体"/>
          <w:lang w:val="en-US" w:eastAsia="zh-CN"/>
        </w:rPr>
        <w:t>过滤</w:t>
      </w:r>
      <w:r>
        <w:rPr>
          <w:rFonts w:hint="eastAsia" w:ascii="宋体" w:hAnsi="宋体" w:eastAsia="宋体" w:cs="宋体"/>
        </w:rPr>
        <w:t>。</w:t>
      </w:r>
    </w:p>
    <w:p w14:paraId="4EAC0D8F">
      <w:pPr>
        <w:pStyle w:val="54"/>
        <w:spacing w:before="156" w:after="156"/>
        <w:rPr>
          <w:rFonts w:hAnsi="黑体"/>
        </w:rPr>
      </w:pPr>
      <w:r>
        <w:rPr>
          <w:rFonts w:hAnsi="黑体"/>
        </w:rPr>
        <w:t>测定</w:t>
      </w:r>
    </w:p>
    <w:p w14:paraId="399100B7">
      <w:pPr>
        <w:ind w:firstLine="420"/>
        <w:rPr>
          <w:szCs w:val="21"/>
        </w:rPr>
      </w:pPr>
      <w:r>
        <w:rPr>
          <w:szCs w:val="21"/>
        </w:rPr>
        <w:t>在</w:t>
      </w:r>
      <w:r>
        <w:rPr>
          <w:rFonts w:hint="eastAsia" w:asciiTheme="minorEastAsia" w:hAnsiTheme="minorEastAsia" w:eastAsiaTheme="minorEastAsia"/>
        </w:rPr>
        <w:t>5</w:t>
      </w:r>
      <w:r>
        <w:rPr>
          <w:rFonts w:asciiTheme="minorEastAsia" w:hAnsiTheme="minorEastAsia" w:eastAsiaTheme="minorEastAsia"/>
        </w:rPr>
        <w:t>.5.</w:t>
      </w:r>
      <w:r>
        <w:rPr>
          <w:rFonts w:hint="eastAsia" w:asciiTheme="minorEastAsia" w:hAnsiTheme="minorEastAsia" w:eastAsiaTheme="minorEastAsia"/>
          <w:lang w:val="en-US" w:eastAsia="zh-CN"/>
        </w:rPr>
        <w:t>1.4</w:t>
      </w:r>
      <w:r>
        <w:rPr>
          <w:szCs w:val="21"/>
        </w:rPr>
        <w:t>色谱操作条件下，待仪器稳定后，连续注入数针标样溶液，</w:t>
      </w:r>
      <w:r>
        <w:rPr>
          <w:rFonts w:hint="eastAsia"/>
          <w:szCs w:val="21"/>
        </w:rPr>
        <w:t>直至相邻两针</w:t>
      </w:r>
      <w:r>
        <w:rPr>
          <w:rFonts w:hint="eastAsia" w:ascii="宋体" w:hAnsi="宋体" w:cs="宋体"/>
          <w:lang w:val="en-US" w:eastAsia="zh-CN"/>
        </w:rPr>
        <w:t>莠去津</w:t>
      </w:r>
      <w:r>
        <w:rPr>
          <w:rFonts w:hint="eastAsia"/>
          <w:szCs w:val="21"/>
        </w:rPr>
        <w:t>峰面积的相对变化</w:t>
      </w:r>
      <w:r>
        <w:rPr>
          <w:rFonts w:hint="eastAsia" w:ascii="宋体" w:hAnsi="宋体"/>
          <w:szCs w:val="21"/>
        </w:rPr>
        <w:t>小于1.</w:t>
      </w:r>
      <w:r>
        <w:rPr>
          <w:rFonts w:ascii="宋体" w:hAnsi="宋体"/>
          <w:szCs w:val="21"/>
        </w:rPr>
        <w:t>2</w:t>
      </w:r>
      <w:r>
        <w:rPr>
          <w:rFonts w:hint="eastAsia" w:ascii="宋体" w:hAnsi="宋体"/>
          <w:szCs w:val="21"/>
        </w:rPr>
        <w:t>％后</w:t>
      </w:r>
      <w:r>
        <w:rPr>
          <w:rFonts w:hint="eastAsia"/>
          <w:szCs w:val="21"/>
        </w:rPr>
        <w:t>，按照标样溶液、试样溶液、试样溶液、标样溶液的顺序进行测定。</w:t>
      </w:r>
    </w:p>
    <w:p w14:paraId="0AD53730">
      <w:pPr>
        <w:pStyle w:val="54"/>
        <w:spacing w:before="156" w:after="156"/>
        <w:rPr>
          <w:rFonts w:hAnsi="黑体" w:cs="Times New Roman"/>
        </w:rPr>
      </w:pPr>
      <w:r>
        <w:rPr>
          <w:rFonts w:hint="eastAsia" w:hAnsi="黑体" w:cs="Times New Roman"/>
        </w:rPr>
        <w:t>计算</w:t>
      </w:r>
    </w:p>
    <w:p w14:paraId="30B2E396">
      <w:pPr>
        <w:ind w:firstLine="420" w:firstLineChars="200"/>
        <w:jc w:val="left"/>
        <w:rPr>
          <w:sz w:val="24"/>
        </w:rPr>
      </w:pPr>
      <w:r>
        <w:rPr>
          <w:rFonts w:hint="eastAsia"/>
        </w:rPr>
        <w:t>将测得的两针试样溶液以及试样前后两针标样溶液中的</w:t>
      </w:r>
      <w:r>
        <w:rPr>
          <w:rFonts w:hint="eastAsia" w:ascii="宋体" w:hAnsi="宋体" w:cs="宋体"/>
          <w:lang w:val="en-US" w:eastAsia="zh-CN"/>
        </w:rPr>
        <w:t>莠去津</w:t>
      </w:r>
      <w:r>
        <w:rPr>
          <w:rFonts w:hint="eastAsia"/>
        </w:rPr>
        <w:t>的峰面积分别进行平均，试样中</w:t>
      </w:r>
      <w:r>
        <w:rPr>
          <w:rFonts w:hint="eastAsia" w:ascii="宋体" w:hAnsi="宋体" w:cs="宋体"/>
          <w:lang w:val="en-US" w:eastAsia="zh-CN"/>
        </w:rPr>
        <w:t>莠去津</w:t>
      </w:r>
      <w:r>
        <w:rPr>
          <w:rFonts w:hint="eastAsia"/>
        </w:rPr>
        <w:t>的质量分数按公式</w:t>
      </w:r>
      <w:r>
        <w:rPr>
          <w:rFonts w:hint="eastAsia" w:ascii="宋体" w:hAnsi="宋体"/>
        </w:rPr>
        <w:t>（</w:t>
      </w:r>
      <w:r>
        <w:rPr>
          <w:rFonts w:hint="eastAsia" w:ascii="宋体" w:hAnsi="宋体"/>
          <w:lang w:val="en-US" w:eastAsia="zh-CN"/>
        </w:rPr>
        <w:t>2</w:t>
      </w:r>
      <w:r>
        <w:rPr>
          <w:rFonts w:hint="eastAsia" w:ascii="宋体" w:hAnsi="宋体"/>
        </w:rPr>
        <w:t>）计算：</w:t>
      </w:r>
      <w:r>
        <w:rPr>
          <w:rFonts w:hint="eastAsia"/>
          <w:sz w:val="24"/>
        </w:rPr>
        <w:t xml:space="preserve">                     </w:t>
      </w:r>
    </w:p>
    <w:p w14:paraId="59D1BF57">
      <w:pPr>
        <w:ind w:firstLine="480"/>
        <w:jc w:val="right"/>
        <w:rPr>
          <w:sz w:val="24"/>
        </w:rPr>
      </w:pPr>
      <w:r>
        <w:rPr>
          <w:position w:val="-30"/>
          <w:sz w:val="24"/>
        </w:rPr>
        <w:object>
          <v:shape id="_x0000_i1026" o:spt="75" type="#_x0000_t75" style="height:34pt;width:257pt;" o:ole="t" filled="f" o:preferrelative="t" stroked="f" coordsize="21600,21600">
            <v:path/>
            <v:fill on="f" focussize="0,0"/>
            <v:stroke on="f"/>
            <v:imagedata r:id="rId18" o:title=""/>
            <o:lock v:ext="edit" aspectratio="t"/>
            <w10:wrap type="none"/>
            <w10:anchorlock/>
          </v:shape>
          <o:OLEObject Type="Embed" ProgID="Equation.3" ShapeID="_x0000_i1026" DrawAspect="Content" ObjectID="_1468075726" r:id="rId17">
            <o:LockedField>false</o:LockedField>
          </o:OLEObject>
        </w:object>
      </w:r>
    </w:p>
    <w:p w14:paraId="5EA6623E">
      <w:pPr>
        <w:ind w:firstLine="480"/>
        <w:jc w:val="right"/>
        <w:rPr>
          <w:sz w:val="24"/>
        </w:rPr>
      </w:pPr>
    </w:p>
    <w:p w14:paraId="3013C51B">
      <w:pPr>
        <w:pStyle w:val="24"/>
        <w:rPr>
          <w:szCs w:val="21"/>
        </w:rPr>
      </w:pPr>
      <w:r>
        <w:rPr>
          <w:szCs w:val="21"/>
        </w:rPr>
        <mc:AlternateContent>
          <mc:Choice Requires="wps">
            <w:drawing>
              <wp:anchor distT="0" distB="0" distL="114300" distR="114300" simplePos="0" relativeHeight="251667456"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3" name="直线 168"/>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68" o:spid="_x0000_s1026" o:spt="20" style="position:absolute;left:0pt;margin-left:31.5pt;margin-top:3.65pt;height:0pt;width:0.05pt;z-index:251667456;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oGb+nTAAAABQEA&#10;AA8AAAAAAAAAAQAgAAAAIgAAAGRycy9kb3ducmV2LnhtbFBLAQIUABQAAAAIAIdO4kCTGCT/5gEA&#10;ANkDAAAOAAAAAAAAAAEAIAAAACIBAABkcnMvZTJvRG9jLnhtbFBLBQYAAAAABgAGAFkBAAB6BQAA&#10;AAA=&#10;">
                <v:fill on="f" focussize="0,0"/>
                <v:stroke color="#000000" joinstyle="round"/>
                <v:imagedata o:title=""/>
                <o:lock v:ext="edit" aspectratio="f"/>
              </v:line>
            </w:pict>
          </mc:Fallback>
        </mc:AlternateContent>
      </w:r>
      <w:r>
        <w:rPr>
          <w:rFonts w:hint="eastAsia"/>
          <w:szCs w:val="21"/>
        </w:rPr>
        <w:t>式中：</w:t>
      </w:r>
    </w:p>
    <w:p w14:paraId="017D7BD2">
      <w:pPr>
        <w:pStyle w:val="24"/>
        <w:rPr>
          <w:rFonts w:ascii="Times New Roman"/>
          <w:i/>
          <w:szCs w:val="21"/>
        </w:rPr>
      </w:pPr>
      <w:r>
        <w:rPr>
          <w:rFonts w:hint="eastAsia" w:ascii="Times New Roman"/>
          <w:i/>
          <w:szCs w:val="21"/>
        </w:rPr>
        <w:t>w</w:t>
      </w:r>
      <w:r>
        <w:rPr>
          <w:rFonts w:hAnsi="宋体"/>
          <w:szCs w:val="21"/>
          <w:vertAlign w:val="subscript"/>
        </w:rPr>
        <w:t>1</w:t>
      </w:r>
      <w:r>
        <w:rPr>
          <w:rFonts w:ascii="Times New Roman"/>
          <w:spacing w:val="-60"/>
          <w:szCs w:val="21"/>
        </w:rPr>
        <w:t>—</w:t>
      </w:r>
      <w:r>
        <w:rPr>
          <w:rFonts w:ascii="Times New Roman"/>
          <w:szCs w:val="21"/>
        </w:rPr>
        <w:t>—</w:t>
      </w:r>
      <w:r>
        <w:rPr>
          <w:rFonts w:hint="eastAsia" w:ascii="Times New Roman"/>
          <w:szCs w:val="21"/>
        </w:rPr>
        <w:t>试样中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4603E70E">
      <w:pPr>
        <w:pStyle w:val="24"/>
        <w:rPr>
          <w:rFonts w:ascii="Times New Roman"/>
          <w:szCs w:val="21"/>
        </w:rPr>
      </w:pPr>
      <w:r>
        <w:rPr>
          <w:rFonts w:hint="eastAsia" w:hAnsi="宋体"/>
          <w:i/>
          <w:iCs/>
          <w:szCs w:val="21"/>
          <w:vertAlign w:val="baseline"/>
          <w:lang w:val="en-US" w:eastAsia="zh-CN"/>
        </w:rPr>
        <w:t>A</w:t>
      </w:r>
      <w:r>
        <w:rPr>
          <w:rFonts w:hAnsi="宋体"/>
          <w:szCs w:val="21"/>
          <w:vertAlign w:val="subscript"/>
        </w:rPr>
        <w:t>2</w:t>
      </w:r>
      <w:r>
        <w:rPr>
          <w:rFonts w:ascii="Times New Roman"/>
          <w:spacing w:val="-60"/>
          <w:szCs w:val="21"/>
        </w:rPr>
        <w:t>—</w:t>
      </w:r>
      <w:r>
        <w:rPr>
          <w:rFonts w:ascii="Times New Roman"/>
          <w:szCs w:val="21"/>
        </w:rPr>
        <w:t>—试样溶液中</w:t>
      </w:r>
      <w:r>
        <w:rPr>
          <w:rFonts w:hint="eastAsia" w:hAnsi="宋体" w:cs="宋体"/>
          <w:lang w:val="en-US" w:eastAsia="zh-CN"/>
        </w:rPr>
        <w:t>莠去津</w:t>
      </w:r>
      <w:r>
        <w:rPr>
          <w:rFonts w:ascii="Times New Roman"/>
          <w:szCs w:val="21"/>
        </w:rPr>
        <w:t>面积的平均值；</w:t>
      </w:r>
    </w:p>
    <w:p w14:paraId="1EC3CDAB">
      <w:pPr>
        <w:pStyle w:val="24"/>
        <w:rPr>
          <w:rFonts w:ascii="Times New Roman"/>
          <w:szCs w:val="21"/>
        </w:rPr>
      </w:pPr>
      <w:r>
        <w:rPr>
          <w:rFonts w:ascii="Times New Roman"/>
          <w:i/>
          <w:szCs w:val="21"/>
        </w:rPr>
        <w:t>m</w:t>
      </w:r>
      <w:r>
        <w:rPr>
          <w:rFonts w:hint="eastAsia" w:hAnsi="宋体"/>
          <w:szCs w:val="21"/>
          <w:vertAlign w:val="subscript"/>
          <w:lang w:val="en-US" w:eastAsia="zh-CN"/>
        </w:rPr>
        <w:t>3</w:t>
      </w:r>
      <w:r>
        <w:rPr>
          <w:rFonts w:ascii="Times New Roman"/>
          <w:spacing w:val="-60"/>
          <w:szCs w:val="21"/>
        </w:rPr>
        <w:t>—</w:t>
      </w:r>
      <w:r>
        <w:rPr>
          <w:rFonts w:ascii="Times New Roman"/>
          <w:szCs w:val="21"/>
        </w:rPr>
        <w:t>—</w:t>
      </w:r>
      <w:r>
        <w:rPr>
          <w:rFonts w:hint="eastAsia" w:hAnsi="宋体" w:cs="宋体"/>
          <w:lang w:val="en-US" w:eastAsia="zh-CN"/>
        </w:rPr>
        <w:t>莠去津</w:t>
      </w:r>
      <w:r>
        <w:rPr>
          <w:rFonts w:ascii="Times New Roman"/>
          <w:szCs w:val="21"/>
        </w:rPr>
        <w:t>标样的质量的数值，单位为克</w:t>
      </w:r>
      <w:r>
        <w:rPr>
          <w:rFonts w:hint="eastAsia" w:ascii="Times New Roman"/>
          <w:szCs w:val="21"/>
        </w:rPr>
        <w:t>（</w:t>
      </w:r>
      <w:r>
        <w:rPr>
          <w:rFonts w:ascii="Times New Roman"/>
          <w:szCs w:val="21"/>
        </w:rPr>
        <w:t>g</w:t>
      </w:r>
      <w:r>
        <w:rPr>
          <w:rFonts w:hint="eastAsia" w:ascii="Times New Roman"/>
          <w:szCs w:val="21"/>
        </w:rPr>
        <w:t>）</w:t>
      </w:r>
      <w:r>
        <w:rPr>
          <w:rFonts w:ascii="Times New Roman"/>
          <w:szCs w:val="21"/>
        </w:rPr>
        <w:t>；</w:t>
      </w:r>
    </w:p>
    <w:p w14:paraId="58B5E64C">
      <w:pPr>
        <w:pStyle w:val="24"/>
        <w:rPr>
          <w:rFonts w:ascii="Times New Roman"/>
          <w:szCs w:val="21"/>
        </w:rPr>
      </w:pPr>
      <w:r>
        <w:rPr>
          <w:rFonts w:hint="eastAsia" w:ascii="Times New Roman"/>
          <w:i/>
          <w:szCs w:val="21"/>
        </w:rPr>
        <w:t>w</w:t>
      </w:r>
      <w:r>
        <w:rPr>
          <w:rFonts w:hint="eastAsia" w:ascii="Times New Roman"/>
          <w:i w:val="0"/>
          <w:iCs/>
          <w:szCs w:val="21"/>
          <w:vertAlign w:val="subscript"/>
          <w:lang w:val="en-US" w:eastAsia="zh-CN"/>
        </w:rPr>
        <w:t>b</w:t>
      </w:r>
      <w:r>
        <w:rPr>
          <w:rFonts w:ascii="Times New Roman"/>
          <w:spacing w:val="-60"/>
          <w:szCs w:val="21"/>
        </w:rPr>
        <w:t>—</w:t>
      </w:r>
      <w:r>
        <w:rPr>
          <w:rFonts w:ascii="Times New Roman"/>
          <w:szCs w:val="21"/>
        </w:rPr>
        <w:t>—标样中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5550CEE5">
      <w:pPr>
        <w:pStyle w:val="24"/>
        <w:rPr>
          <w:rFonts w:ascii="Times New Roman"/>
          <w:szCs w:val="21"/>
        </w:rPr>
      </w:pPr>
      <w:r>
        <w:rPr>
          <w:rFonts w:hint="eastAsia" w:ascii="Times New Roman"/>
          <w:i/>
          <w:szCs w:val="21"/>
          <w:lang w:val="en-US" w:eastAsia="zh-CN"/>
        </w:rPr>
        <w:t>A</w:t>
      </w:r>
      <w:r>
        <w:rPr>
          <w:rFonts w:hAnsi="宋体"/>
          <w:szCs w:val="21"/>
          <w:vertAlign w:val="subscript"/>
        </w:rPr>
        <w:t>1</w:t>
      </w:r>
      <w:r>
        <w:rPr>
          <w:rFonts w:ascii="Times New Roman"/>
          <w:spacing w:val="-60"/>
          <w:szCs w:val="21"/>
        </w:rPr>
        <w:t>—</w:t>
      </w:r>
      <w:r>
        <w:rPr>
          <w:rFonts w:ascii="Times New Roman"/>
          <w:szCs w:val="21"/>
        </w:rPr>
        <w:t>—标样溶液中</w:t>
      </w:r>
      <w:r>
        <w:rPr>
          <w:rFonts w:hint="eastAsia" w:hAnsi="宋体" w:cs="宋体"/>
          <w:lang w:val="en-US" w:eastAsia="zh-CN"/>
        </w:rPr>
        <w:t>莠去津</w:t>
      </w:r>
      <w:r>
        <w:rPr>
          <w:rFonts w:hint="eastAsia" w:ascii="Times New Roman"/>
          <w:szCs w:val="21"/>
        </w:rPr>
        <w:t>峰面积的平均值</w:t>
      </w:r>
      <w:r>
        <w:rPr>
          <w:rFonts w:ascii="Times New Roman"/>
          <w:szCs w:val="21"/>
        </w:rPr>
        <w:t>；</w:t>
      </w:r>
    </w:p>
    <w:p w14:paraId="69EC5F8E">
      <w:pPr>
        <w:pStyle w:val="24"/>
        <w:rPr>
          <w:rFonts w:ascii="Times New Roman"/>
          <w:szCs w:val="21"/>
        </w:rPr>
      </w:pPr>
      <w:r>
        <w:rPr>
          <w:rFonts w:ascii="Times New Roman"/>
          <w:i/>
          <w:szCs w:val="21"/>
        </w:rPr>
        <w:t>m</w:t>
      </w:r>
      <w:r>
        <w:rPr>
          <w:rFonts w:hint="eastAsia" w:hAnsi="宋体"/>
          <w:szCs w:val="21"/>
          <w:vertAlign w:val="subscript"/>
          <w:lang w:val="en-US" w:eastAsia="zh-CN"/>
        </w:rPr>
        <w:t>4</w:t>
      </w:r>
      <w:r>
        <w:rPr>
          <w:rFonts w:ascii="Times New Roman"/>
          <w:spacing w:val="-60"/>
          <w:szCs w:val="21"/>
        </w:rPr>
        <w:t>—</w:t>
      </w:r>
      <w:r>
        <w:rPr>
          <w:rFonts w:ascii="Times New Roman"/>
          <w:szCs w:val="21"/>
        </w:rPr>
        <w:t>—试样质量的数值，单位为克</w:t>
      </w:r>
      <w:r>
        <w:rPr>
          <w:rFonts w:hint="eastAsia" w:ascii="Times New Roman"/>
          <w:szCs w:val="21"/>
        </w:rPr>
        <w:t>（</w:t>
      </w:r>
      <w:r>
        <w:rPr>
          <w:rFonts w:ascii="Times New Roman"/>
          <w:szCs w:val="21"/>
        </w:rPr>
        <w:t>g</w:t>
      </w:r>
      <w:r>
        <w:rPr>
          <w:rFonts w:hint="eastAsia" w:ascii="Times New Roman"/>
          <w:szCs w:val="21"/>
        </w:rPr>
        <w:t>）。</w:t>
      </w:r>
    </w:p>
    <w:p w14:paraId="2C1AC82B">
      <w:pPr>
        <w:pStyle w:val="54"/>
        <w:spacing w:before="156" w:after="156"/>
        <w:rPr>
          <w:rFonts w:hint="eastAsia" w:hAnsi="黑体" w:cs="Times New Roman"/>
        </w:rPr>
      </w:pPr>
      <w:r>
        <w:rPr>
          <w:rFonts w:hint="eastAsia" w:hAnsi="黑体" w:cs="Times New Roman"/>
        </w:rPr>
        <w:t>允许差</w:t>
      </w:r>
    </w:p>
    <w:p w14:paraId="1A7DDD95">
      <w:pPr>
        <w:pStyle w:val="24"/>
        <w:rPr>
          <w:rFonts w:hint="eastAsia"/>
        </w:rPr>
      </w:pPr>
      <w:r>
        <w:rPr>
          <w:rFonts w:hint="eastAsia"/>
        </w:rPr>
        <w:t>两次平行测定结果之</w:t>
      </w:r>
      <w:r>
        <w:rPr>
          <w:rFonts w:hint="eastAsia"/>
          <w:lang w:val="en-US" w:eastAsia="zh-CN"/>
        </w:rPr>
        <w:t>相对</w:t>
      </w:r>
      <w:r>
        <w:rPr>
          <w:rFonts w:hint="eastAsia"/>
        </w:rPr>
        <w:t>差应不大于</w:t>
      </w:r>
      <w:r>
        <w:rPr>
          <w:rFonts w:hint="eastAsia"/>
          <w:lang w:val="en-US" w:eastAsia="zh-CN"/>
        </w:rPr>
        <w:t>10</w:t>
      </w:r>
      <w:r>
        <w:rPr>
          <w:rFonts w:hint="eastAsia"/>
        </w:rPr>
        <w:t>％，取其算术平均值作为测定结果。</w:t>
      </w:r>
    </w:p>
    <w:p w14:paraId="637357D1">
      <w:pPr>
        <w:numPr>
          <w:ilvl w:val="1"/>
          <w:numId w:val="2"/>
        </w:numPr>
        <w:spacing w:before="156" w:beforeLines="50" w:after="156" w:afterLines="50"/>
        <w:ind w:left="-2" w:leftChars="-1"/>
        <w:outlineLvl w:val="2"/>
        <w:rPr>
          <w:rFonts w:ascii="Times New Roman" w:hAnsi="Times New Roman" w:eastAsia="黑体" w:cs="Times New Roman"/>
          <w:sz w:val="21"/>
          <w:szCs w:val="21"/>
          <w:lang w:val="en-US" w:eastAsia="zh-CN" w:bidi="ar-SA"/>
        </w:rPr>
      </w:pPr>
      <w:r>
        <w:rPr>
          <w:rFonts w:hint="eastAsia" w:ascii="Times New Roman" w:hAnsi="Times New Roman" w:eastAsia="黑体" w:cs="Times New Roman"/>
          <w:sz w:val="21"/>
          <w:szCs w:val="21"/>
          <w:lang w:val="en-US" w:eastAsia="zh-CN" w:bidi="ar-SA"/>
        </w:rPr>
        <w:t>扑灭津、西玛津质量分数</w:t>
      </w:r>
    </w:p>
    <w:p w14:paraId="77EDAB72">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bookmarkStart w:id="14" w:name="OLE_LINK1"/>
      <w:r>
        <w:rPr>
          <w:rFonts w:hint="eastAsia" w:ascii="黑体" w:hAnsi="黑体" w:eastAsia="黑体" w:cs="Times New Roman"/>
          <w:sz w:val="21"/>
          <w:szCs w:val="21"/>
          <w:lang w:val="en-US" w:eastAsia="zh-CN" w:bidi="ar-SA"/>
        </w:rPr>
        <w:t>方法提要</w:t>
      </w:r>
    </w:p>
    <w:p w14:paraId="08278AFD">
      <w:pPr>
        <w:tabs>
          <w:tab w:val="center" w:pos="4201"/>
          <w:tab w:val="right" w:leader="dot" w:pos="9298"/>
        </w:tabs>
        <w:autoSpaceDE w:val="0"/>
        <w:autoSpaceDN w:val="0"/>
        <w:ind w:firstLine="420" w:firstLineChars="200"/>
        <w:jc w:val="both"/>
        <w:rPr>
          <w:rFonts w:hint="eastAsia" w:ascii="宋体" w:hAnsi="宋体" w:eastAsia="宋体" w:cs="宋体"/>
          <w:sz w:val="21"/>
          <w:highlight w:val="none"/>
          <w:lang w:val="en-US" w:eastAsia="zh-CN" w:bidi="ar-SA"/>
        </w:rPr>
      </w:pPr>
      <w:r>
        <w:rPr>
          <w:rFonts w:hint="eastAsia" w:ascii="宋体" w:hAnsi="宋体" w:eastAsia="宋体" w:cs="宋体"/>
          <w:sz w:val="21"/>
          <w:lang w:val="en-US" w:eastAsia="zh-CN" w:bidi="ar-SA"/>
        </w:rPr>
        <w:t>试样用二氯甲烷溶解，以邻苯二甲酸二丁酯为内标物，使用键合聚乙二醇毛细管柱和氢火焰离子化检测器对试样中的扑灭津、西玛津进行气相色谱的分离，内标法定量。</w:t>
      </w:r>
      <w:r>
        <w:rPr>
          <w:rFonts w:hint="eastAsia" w:ascii="宋体" w:hAnsi="宋体" w:eastAsia="宋体" w:cs="宋体"/>
          <w:sz w:val="21"/>
          <w:highlight w:val="none"/>
          <w:lang w:val="en-US" w:eastAsia="zh-CN" w:bidi="ar-SA"/>
        </w:rPr>
        <w:t>本方法中扑灭津、西玛津的定量限均为0.01 mg/mL，</w:t>
      </w:r>
      <w:r>
        <w:rPr>
          <w:rFonts w:hint="eastAsia" w:ascii="宋体" w:hAnsi="宋体" w:eastAsia="宋体" w:cs="宋体"/>
          <w:highlight w:val="none"/>
          <w:lang w:val="en-US" w:eastAsia="zh-CN"/>
        </w:rPr>
        <w:t>48%莠去津可湿性粉剂中</w:t>
      </w:r>
      <w:r>
        <w:rPr>
          <w:rFonts w:hint="eastAsia" w:ascii="宋体" w:hAnsi="宋体" w:eastAsia="宋体" w:cs="宋体"/>
          <w:sz w:val="21"/>
          <w:highlight w:val="none"/>
          <w:lang w:val="en-US" w:eastAsia="zh-CN" w:bidi="ar-SA"/>
        </w:rPr>
        <w:t>扑灭津、西玛津</w:t>
      </w:r>
      <w:r>
        <w:rPr>
          <w:rFonts w:hint="eastAsia" w:ascii="宋体" w:hAnsi="宋体" w:eastAsia="宋体" w:cs="宋体"/>
          <w:highlight w:val="none"/>
          <w:lang w:val="en-US" w:eastAsia="zh-CN"/>
        </w:rPr>
        <w:t>质量分数的定量限为0.02%、80%莠去津可湿性粉剂中</w:t>
      </w:r>
      <w:r>
        <w:rPr>
          <w:rFonts w:hint="eastAsia" w:ascii="宋体" w:hAnsi="宋体" w:eastAsia="宋体" w:cs="宋体"/>
          <w:sz w:val="21"/>
          <w:highlight w:val="none"/>
          <w:lang w:val="en-US" w:eastAsia="zh-CN" w:bidi="ar-SA"/>
        </w:rPr>
        <w:t>扑灭津、西玛津</w:t>
      </w:r>
      <w:r>
        <w:rPr>
          <w:rFonts w:hint="eastAsia" w:ascii="宋体" w:hAnsi="宋体" w:eastAsia="宋体" w:cs="宋体"/>
          <w:highlight w:val="none"/>
          <w:lang w:val="en-US" w:eastAsia="zh-CN"/>
        </w:rPr>
        <w:t>质量分数的定量限为0.05%。</w:t>
      </w:r>
    </w:p>
    <w:p w14:paraId="72E7B9E3">
      <w:pPr>
        <w:numPr>
          <w:ilvl w:val="2"/>
          <w:numId w:val="2"/>
        </w:numPr>
        <w:spacing w:before="156" w:beforeLines="50" w:after="156" w:afterLines="50"/>
        <w:ind w:left="0"/>
        <w:outlineLvl w:val="3"/>
        <w:rPr>
          <w:rFonts w:hint="eastAsia" w:ascii="Times New Roman" w:hAnsi="黑体" w:eastAsia="黑体" w:cs="Times New Roman"/>
          <w:sz w:val="21"/>
          <w:szCs w:val="21"/>
          <w:lang w:val="en-US" w:eastAsia="zh-CN" w:bidi="ar-SA"/>
        </w:rPr>
      </w:pPr>
      <w:r>
        <w:rPr>
          <w:rFonts w:ascii="Times New Roman" w:hAnsi="黑体" w:eastAsia="黑体" w:cs="Times New Roman"/>
          <w:sz w:val="21"/>
          <w:szCs w:val="21"/>
          <w:lang w:val="en-US" w:eastAsia="zh-CN" w:bidi="ar-SA"/>
        </w:rPr>
        <w:t>试剂和溶液</w:t>
      </w:r>
    </w:p>
    <w:p w14:paraId="486F893D">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cs="宋体"/>
          <w:sz w:val="21"/>
          <w:szCs w:val="21"/>
          <w:lang w:val="en-US" w:eastAsia="zh-CN" w:bidi="ar-SA"/>
        </w:rPr>
        <w:t>二</w:t>
      </w:r>
      <w:r>
        <w:rPr>
          <w:rFonts w:hint="eastAsia" w:ascii="宋体" w:hAnsi="宋体" w:eastAsia="宋体" w:cs="宋体"/>
          <w:sz w:val="21"/>
          <w:szCs w:val="21"/>
          <w:lang w:val="en-US" w:eastAsia="zh-CN" w:bidi="ar-SA"/>
        </w:rPr>
        <w:t>氯甲烷。</w:t>
      </w:r>
    </w:p>
    <w:p w14:paraId="3C73AA13">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内标物：邻苯二甲酸二丁酯，应没有干扰分析的杂质。</w:t>
      </w:r>
    </w:p>
    <w:p w14:paraId="2AA871FA">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内标溶液B：移取5.5.1.2.3中内标溶液A 1 mL于50 mL的容量瓶中，用</w:t>
      </w:r>
      <w:r>
        <w:rPr>
          <w:rFonts w:hint="eastAsia" w:ascii="宋体" w:hAnsi="宋体" w:cs="宋体"/>
          <w:sz w:val="21"/>
          <w:szCs w:val="21"/>
          <w:lang w:val="en-US" w:eastAsia="zh-CN" w:bidi="ar-SA"/>
        </w:rPr>
        <w:t>二氯</w:t>
      </w:r>
      <w:r>
        <w:rPr>
          <w:rFonts w:hint="eastAsia" w:ascii="宋体" w:hAnsi="宋体" w:eastAsia="宋体" w:cs="宋体"/>
          <w:sz w:val="21"/>
          <w:szCs w:val="21"/>
          <w:lang w:val="en-US" w:eastAsia="zh-CN" w:bidi="ar-SA"/>
        </w:rPr>
        <w:t>甲烷稀释至刻度，摇匀。</w:t>
      </w:r>
    </w:p>
    <w:p w14:paraId="20977804">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hint="eastAsia" w:ascii="宋体" w:hAnsi="宋体" w:eastAsia="宋体" w:cs="宋体"/>
          <w:sz w:val="21"/>
          <w:szCs w:val="21"/>
          <w:lang w:val="en-US" w:eastAsia="zh-CN" w:bidi="ar-SA"/>
        </w:rPr>
        <w:t>扑灭津标样：已知扑灭津质量分数且不低于98.0%。</w:t>
      </w:r>
    </w:p>
    <w:p w14:paraId="169CACAA">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hint="eastAsia" w:ascii="宋体" w:hAnsi="宋体" w:eastAsia="宋体" w:cs="宋体"/>
          <w:sz w:val="21"/>
          <w:szCs w:val="21"/>
          <w:lang w:val="en-US" w:eastAsia="zh-CN" w:bidi="ar-SA"/>
        </w:rPr>
        <w:t>西玛津标样：已知西玛津质量分数且不低于98.0%。</w:t>
      </w:r>
    </w:p>
    <w:p w14:paraId="5246CD02">
      <w:pPr>
        <w:numPr>
          <w:ilvl w:val="2"/>
          <w:numId w:val="2"/>
        </w:numPr>
        <w:spacing w:before="156" w:beforeLines="50" w:after="156" w:afterLines="50"/>
        <w:ind w:left="0"/>
        <w:outlineLvl w:val="3"/>
        <w:rPr>
          <w:rFonts w:hint="eastAsia" w:ascii="Times New Roman" w:hAnsi="黑体" w:eastAsia="黑体" w:cs="Times New Roman"/>
          <w:sz w:val="21"/>
          <w:szCs w:val="21"/>
          <w:lang w:val="en-US" w:eastAsia="zh-CN" w:bidi="ar-SA"/>
        </w:rPr>
      </w:pPr>
      <w:r>
        <w:rPr>
          <w:rFonts w:ascii="Times New Roman" w:hAnsi="黑体" w:eastAsia="黑体" w:cs="Times New Roman"/>
          <w:sz w:val="21"/>
          <w:szCs w:val="21"/>
          <w:lang w:val="en-US" w:eastAsia="zh-CN" w:bidi="ar-SA"/>
        </w:rPr>
        <w:t>仪器</w:t>
      </w:r>
    </w:p>
    <w:p w14:paraId="6A2B25AB">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气相色谱仪：具有氢火焰离子化检测器。</w:t>
      </w:r>
    </w:p>
    <w:p w14:paraId="600A667E">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色谱数据处理机或工作站</w:t>
      </w:r>
    </w:p>
    <w:p w14:paraId="54CE1C07">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色谱柱：30 m×0.32 mm(内径)毛细管柱，键合聚乙二醇，膜厚0.25 </w:t>
      </w:r>
      <w:r>
        <w:rPr>
          <w:rFonts w:ascii="Times New Roman" w:hAnsi="Times New Roman" w:eastAsia="宋体" w:cs="Times New Roman"/>
          <w:sz w:val="21"/>
          <w:szCs w:val="21"/>
          <w:lang w:val="en-US" w:eastAsia="zh-CN" w:bidi="ar-SA"/>
        </w:rPr>
        <w:t>μ</w:t>
      </w:r>
      <w:r>
        <w:rPr>
          <w:rFonts w:hint="eastAsia" w:ascii="宋体" w:hAnsi="宋体" w:eastAsia="宋体" w:cs="宋体"/>
          <w:sz w:val="21"/>
          <w:szCs w:val="21"/>
          <w:lang w:val="en-US" w:eastAsia="zh-CN" w:bidi="ar-SA"/>
        </w:rPr>
        <w:t>m(或具同等效果的色谱柱)。</w:t>
      </w:r>
    </w:p>
    <w:p w14:paraId="7ECD2483">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超声波清洗器。</w:t>
      </w:r>
    </w:p>
    <w:p w14:paraId="3116D6C0">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过滤器：滤膜孔径约0.45 </w:t>
      </w:r>
      <w:r>
        <w:rPr>
          <w:rFonts w:ascii="Times New Roman" w:hAnsi="Times New Roman" w:eastAsia="宋体" w:cs="Times New Roman"/>
          <w:sz w:val="21"/>
          <w:szCs w:val="21"/>
          <w:lang w:val="en-US" w:eastAsia="zh-CN" w:bidi="ar-SA"/>
        </w:rPr>
        <w:t>μ</w:t>
      </w:r>
      <w:r>
        <w:rPr>
          <w:rFonts w:hint="eastAsia" w:ascii="宋体" w:hAnsi="宋体" w:eastAsia="宋体" w:cs="宋体"/>
          <w:sz w:val="21"/>
          <w:szCs w:val="21"/>
          <w:lang w:val="en-US" w:eastAsia="zh-CN" w:bidi="ar-SA"/>
        </w:rPr>
        <w:t>m</w:t>
      </w:r>
      <w:bookmarkEnd w:id="14"/>
      <w:r>
        <w:rPr>
          <w:rFonts w:hint="eastAsia" w:ascii="宋体" w:hAnsi="宋体" w:eastAsia="宋体" w:cs="宋体"/>
          <w:sz w:val="21"/>
          <w:szCs w:val="21"/>
          <w:lang w:val="en-US" w:eastAsia="zh-CN" w:bidi="ar-SA"/>
        </w:rPr>
        <w:t>。</w:t>
      </w:r>
    </w:p>
    <w:p w14:paraId="75DE57F9">
      <w:pPr>
        <w:numPr>
          <w:ilvl w:val="2"/>
          <w:numId w:val="2"/>
        </w:numPr>
        <w:spacing w:before="156" w:beforeLines="50" w:after="156" w:afterLines="50"/>
        <w:ind w:left="0"/>
        <w:outlineLvl w:val="3"/>
        <w:rPr>
          <w:rFonts w:hint="eastAsia" w:ascii="Times New Roman"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气相色谱</w:t>
      </w:r>
      <w:r>
        <w:rPr>
          <w:rFonts w:ascii="Times New Roman" w:hAnsi="黑体" w:eastAsia="黑体" w:cs="Times New Roman"/>
          <w:sz w:val="21"/>
          <w:szCs w:val="21"/>
          <w:lang w:val="en-US" w:eastAsia="zh-CN" w:bidi="ar-SA"/>
        </w:rPr>
        <w:t>操作条件</w:t>
      </w:r>
    </w:p>
    <w:p w14:paraId="759FB1B7">
      <w:pPr>
        <w:numPr>
          <w:ilvl w:val="3"/>
          <w:numId w:val="2"/>
        </w:numPr>
        <w:bidi w:val="0"/>
        <w:spacing w:before="50" w:beforeLines="50" w:after="50"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温度（℃）：柱室230、气化室250、检测室280。</w:t>
      </w:r>
    </w:p>
    <w:p w14:paraId="68C42034">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气体流量（mL/min）：载气（N</w:t>
      </w:r>
      <w:r>
        <w:rPr>
          <w:rFonts w:hint="eastAsia" w:ascii="宋体" w:hAnsi="宋体" w:eastAsia="宋体" w:cs="宋体"/>
          <w:sz w:val="21"/>
          <w:szCs w:val="21"/>
          <w:vertAlign w:val="subscript"/>
          <w:lang w:val="en-US" w:eastAsia="zh-CN" w:bidi="ar-SA"/>
        </w:rPr>
        <w:t>2</w:t>
      </w:r>
      <w:r>
        <w:rPr>
          <w:rFonts w:hint="eastAsia" w:ascii="宋体" w:hAnsi="宋体" w:eastAsia="宋体" w:cs="宋体"/>
          <w:sz w:val="21"/>
          <w:szCs w:val="21"/>
          <w:lang w:val="en-US" w:eastAsia="zh-CN" w:bidi="ar-SA"/>
        </w:rPr>
        <w:t>）2.0、氢气30、空气300，补偿气（N</w:t>
      </w:r>
      <w:r>
        <w:rPr>
          <w:rFonts w:hint="eastAsia" w:ascii="宋体" w:hAnsi="宋体" w:eastAsia="宋体" w:cs="宋体"/>
          <w:sz w:val="21"/>
          <w:szCs w:val="21"/>
          <w:vertAlign w:val="subscript"/>
          <w:lang w:val="en-US" w:eastAsia="zh-CN" w:bidi="ar-SA"/>
        </w:rPr>
        <w:t>2</w:t>
      </w:r>
      <w:r>
        <w:rPr>
          <w:rFonts w:hint="eastAsia" w:ascii="宋体" w:hAnsi="宋体" w:eastAsia="宋体" w:cs="宋体"/>
          <w:sz w:val="21"/>
          <w:szCs w:val="21"/>
          <w:lang w:val="en-US" w:eastAsia="zh-CN" w:bidi="ar-SA"/>
        </w:rPr>
        <w:t>）25。</w:t>
      </w:r>
    </w:p>
    <w:p w14:paraId="281E933F">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分流比：20：1。</w:t>
      </w:r>
    </w:p>
    <w:p w14:paraId="58F30753">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进样体积：1.0 </w:t>
      </w:r>
      <w:r>
        <w:rPr>
          <w:rFonts w:ascii="Times New Roman" w:hAnsi="Times New Roman" w:eastAsia="宋体" w:cs="Times New Roman"/>
          <w:sz w:val="21"/>
          <w:szCs w:val="21"/>
          <w:lang w:val="en-US" w:eastAsia="zh-CN" w:bidi="ar-SA"/>
        </w:rPr>
        <w:t>μ</w:t>
      </w:r>
      <w:r>
        <w:rPr>
          <w:rFonts w:hint="eastAsia" w:ascii="宋体" w:hAnsi="宋体" w:eastAsia="宋体" w:cs="宋体"/>
          <w:sz w:val="21"/>
          <w:szCs w:val="21"/>
          <w:lang w:val="en-US" w:eastAsia="zh-CN" w:bidi="ar-SA"/>
        </w:rPr>
        <w:t>L。</w:t>
      </w:r>
    </w:p>
    <w:p w14:paraId="3CEB6B83">
      <w:pPr>
        <w:numPr>
          <w:ilvl w:val="3"/>
          <w:numId w:val="2"/>
        </w:numPr>
        <w:spacing w:before="156" w:beforeLines="50" w:after="156" w:afterLines="50"/>
        <w:outlineLvl w:val="4"/>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保留时间：内标物约4.9 min、扑灭津约5.4 min、莠去津约6.8 min、西玛津约8.4min。</w:t>
      </w:r>
    </w:p>
    <w:p w14:paraId="75EE2C53">
      <w:pPr>
        <w:numPr>
          <w:ilvl w:val="3"/>
          <w:numId w:val="2"/>
        </w:numPr>
        <w:spacing w:before="156" w:beforeLines="50" w:after="156" w:afterLines="50"/>
        <w:outlineLvl w:val="4"/>
        <w:rPr>
          <w:rFonts w:hint="eastAsia" w:ascii="黑体" w:hAnsi="黑体" w:eastAsia="黑体" w:cs="Times New Roman"/>
          <w:sz w:val="18"/>
          <w:szCs w:val="18"/>
          <w:lang w:val="en-US" w:eastAsia="zh-CN" w:bidi="ar-SA"/>
        </w:rPr>
      </w:pPr>
      <w:r>
        <w:rPr>
          <w:rFonts w:hint="eastAsia" w:ascii="宋体" w:hAnsi="宋体" w:eastAsia="宋体" w:cs="Times New Roman"/>
          <w:sz w:val="21"/>
          <w:szCs w:val="21"/>
          <w:lang w:val="en-US" w:eastAsia="zh-CN" w:bidi="ar-SA"/>
        </w:rPr>
        <w:t>5.6.4.1</w:t>
      </w:r>
      <w:r>
        <w:rPr>
          <w:rFonts w:ascii="Times New Roman" w:hAnsi="Times New Roman" w:eastAsia="宋体" w:cs="Times New Roman"/>
          <w:sz w:val="21"/>
          <w:szCs w:val="21"/>
          <w:lang w:val="en-US" w:eastAsia="zh-CN" w:bidi="ar-SA"/>
        </w:rPr>
        <w:t>~</w:t>
      </w:r>
      <w:r>
        <w:rPr>
          <w:rFonts w:hint="eastAsia" w:ascii="宋体" w:hAnsi="宋体" w:eastAsia="宋体" w:cs="Times New Roman"/>
          <w:sz w:val="21"/>
          <w:szCs w:val="21"/>
          <w:lang w:val="en-US" w:eastAsia="zh-CN" w:bidi="ar-SA"/>
        </w:rPr>
        <w:t>5.6.4.5的操作参数是典型的。</w:t>
      </w:r>
      <w:r>
        <w:rPr>
          <w:rFonts w:ascii="宋体" w:hAnsi="宋体" w:eastAsia="宋体" w:cs="Times New Roman"/>
          <w:sz w:val="21"/>
          <w:szCs w:val="21"/>
          <w:lang w:val="en-US" w:eastAsia="zh-CN" w:bidi="ar-SA"/>
        </w:rPr>
        <w:t>可根据不同仪器特点，对给定的操作参数作适当调整，以期获得最佳效果。典型的</w:t>
      </w:r>
      <w:r>
        <w:rPr>
          <w:rFonts w:hint="eastAsia" w:ascii="宋体" w:hAnsi="宋体" w:cs="Times New Roman"/>
          <w:sz w:val="21"/>
          <w:szCs w:val="21"/>
          <w:lang w:val="en-US" w:eastAsia="zh-CN" w:bidi="ar-SA"/>
        </w:rPr>
        <w:t>莠去津可湿性粉剂</w:t>
      </w:r>
      <w:r>
        <w:rPr>
          <w:rFonts w:hint="eastAsia" w:ascii="宋体" w:hAnsi="宋体" w:eastAsia="宋体" w:cs="Times New Roman"/>
          <w:sz w:val="21"/>
          <w:szCs w:val="21"/>
          <w:lang w:val="en-US" w:eastAsia="zh-CN" w:bidi="ar-SA"/>
        </w:rPr>
        <w:t>中莠去津、扑灭津、西草津与内标物气相色谱图</w:t>
      </w:r>
      <w:r>
        <w:rPr>
          <w:rFonts w:ascii="宋体" w:hAnsi="宋体" w:eastAsia="宋体" w:cs="Times New Roman"/>
          <w:sz w:val="21"/>
          <w:szCs w:val="21"/>
          <w:lang w:val="en-US" w:eastAsia="zh-CN" w:bidi="ar-SA"/>
        </w:rPr>
        <w:t>见图</w:t>
      </w:r>
      <w:r>
        <w:rPr>
          <w:rFonts w:hint="eastAsia" w:ascii="宋体" w:hAnsi="宋体" w:eastAsia="宋体" w:cs="Times New Roman"/>
          <w:sz w:val="21"/>
          <w:szCs w:val="21"/>
          <w:lang w:val="en-US" w:eastAsia="zh-CN" w:bidi="ar-SA"/>
        </w:rPr>
        <w:t>4</w:t>
      </w:r>
      <w:r>
        <w:rPr>
          <w:rFonts w:ascii="Times New Roman" w:hAnsi="黑体" w:eastAsia="宋体" w:cs="Times New Roman"/>
          <w:sz w:val="21"/>
          <w:szCs w:val="21"/>
          <w:lang w:val="en-US" w:eastAsia="zh-CN" w:bidi="ar-SA"/>
        </w:rPr>
        <w:t>。</w:t>
      </w:r>
    </w:p>
    <w:p w14:paraId="5A53FC87">
      <w:pPr>
        <w:numPr>
          <w:ilvl w:val="0"/>
          <w:numId w:val="0"/>
        </w:numPr>
        <w:spacing w:before="156" w:beforeLines="50" w:after="156" w:afterLines="50"/>
        <w:ind w:leftChars="0"/>
        <w:outlineLvl w:val="4"/>
        <w:rPr>
          <w:rFonts w:ascii="Times New Roman" w:hAnsi="黑体" w:eastAsia="宋体" w:cs="Times New Roman"/>
          <w:sz w:val="21"/>
          <w:szCs w:val="21"/>
          <w:lang w:val="en-US" w:eastAsia="zh-CN" w:bidi="ar-SA"/>
        </w:rPr>
      </w:pPr>
    </w:p>
    <w:p w14:paraId="0EF531DF">
      <w:pPr>
        <w:tabs>
          <w:tab w:val="center" w:pos="4201"/>
          <w:tab w:val="right" w:leader="dot" w:pos="9298"/>
        </w:tabs>
        <w:autoSpaceDE w:val="0"/>
        <w:autoSpaceDN w:val="0"/>
        <w:ind w:firstLine="0" w:firstLineChars="0"/>
        <w:jc w:val="center"/>
        <w:rPr>
          <w:rFonts w:ascii="宋体" w:hAnsi="Times New Roman" w:eastAsia="宋体" w:cs="Times New Roman"/>
          <w:sz w:val="21"/>
          <w:lang w:val="en-US" w:eastAsia="zh-CN" w:bidi="ar-SA"/>
        </w:rPr>
      </w:pPr>
      <w:ins w:id="0" w:author="作者" w:date="2025-11-12T09:50:03Z">
        <w:r>
          <w:rPr/>
          <w:drawing>
            <wp:inline distT="0" distB="0" distL="114300" distR="114300">
              <wp:extent cx="5937250" cy="1501775"/>
              <wp:effectExtent l="0" t="0" r="6350" b="6985"/>
              <wp:docPr id="28" name="图片 28"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图片2"/>
                      <pic:cNvPicPr>
                        <a:picLocks noChangeAspect="1"/>
                      </pic:cNvPicPr>
                    </pic:nvPicPr>
                    <pic:blipFill>
                      <a:blip r:embed="rId19"/>
                      <a:srcRect t="1581"/>
                      <a:stretch>
                        <a:fillRect/>
                      </a:stretch>
                    </pic:blipFill>
                    <pic:spPr>
                      <a:xfrm>
                        <a:off x="0" y="0"/>
                        <a:ext cx="5937250" cy="1501775"/>
                      </a:xfrm>
                      <a:prstGeom prst="rect">
                        <a:avLst/>
                      </a:prstGeom>
                    </pic:spPr>
                  </pic:pic>
                </a:graphicData>
              </a:graphic>
            </wp:inline>
          </w:drawing>
        </w:r>
      </w:ins>
    </w:p>
    <w:p w14:paraId="18E273C1">
      <w:pPr>
        <w:tabs>
          <w:tab w:val="center" w:pos="4201"/>
          <w:tab w:val="right" w:leader="dot" w:pos="9298"/>
        </w:tabs>
        <w:autoSpaceDE w:val="0"/>
        <w:autoSpaceDN w:val="0"/>
        <w:ind w:firstLine="360" w:firstLineChars="200"/>
        <w:jc w:val="both"/>
        <w:rPr>
          <w:rFonts w:ascii="宋体" w:hAnsi="Times New Roman" w:eastAsia="宋体" w:cs="Times New Roman"/>
          <w:sz w:val="21"/>
          <w:lang w:val="en-US" w:eastAsia="zh-CN" w:bidi="ar-SA"/>
        </w:rPr>
      </w:pPr>
      <w:r>
        <w:rPr>
          <w:rFonts w:hint="eastAsia" w:ascii="宋体" w:hAnsi="宋体" w:eastAsia="宋体" w:cs="宋体"/>
          <w:sz w:val="18"/>
          <w:szCs w:val="18"/>
          <w:lang w:val="en-US" w:eastAsia="zh-CN" w:bidi="ar-SA"/>
        </w:rPr>
        <w:t>标引序号说明：</w:t>
      </w:r>
    </w:p>
    <w:p w14:paraId="3F31FC1D">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ascii="宋体" w:hAnsi="Times New Roman" w:eastAsia="宋体" w:cs="Times New Roman"/>
          <w:sz w:val="18"/>
          <w:szCs w:val="18"/>
          <w:lang w:val="en-US" w:eastAsia="zh-CN" w:bidi="ar-SA"/>
        </w:rPr>
        <w:t>1</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内标物。</w:t>
      </w:r>
    </w:p>
    <w:p w14:paraId="7C3DDEFE">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hint="eastAsia" w:ascii="宋体" w:hAnsi="Times New Roman" w:eastAsia="宋体" w:cs="Times New Roman"/>
          <w:sz w:val="18"/>
          <w:szCs w:val="18"/>
          <w:lang w:val="en-US" w:eastAsia="zh-CN" w:bidi="ar"/>
        </w:rPr>
        <w:t>2</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扑灭津。</w:t>
      </w:r>
    </w:p>
    <w:p w14:paraId="72DF4416">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hint="eastAsia" w:ascii="宋体" w:hAnsi="Times New Roman" w:eastAsia="宋体" w:cs="Times New Roman"/>
          <w:sz w:val="18"/>
          <w:szCs w:val="18"/>
          <w:lang w:val="en-US" w:eastAsia="zh-CN" w:bidi="ar"/>
        </w:rPr>
        <w:t>3</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莠去津。</w:t>
      </w:r>
    </w:p>
    <w:p w14:paraId="6A53853E">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hint="eastAsia" w:ascii="宋体" w:hAnsi="Times New Roman" w:eastAsia="宋体" w:cs="Times New Roman"/>
          <w:sz w:val="18"/>
          <w:szCs w:val="18"/>
          <w:lang w:val="en-US" w:eastAsia="zh-CN" w:bidi="ar"/>
        </w:rPr>
        <w:t>4</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西玛津。</w:t>
      </w:r>
    </w:p>
    <w:p w14:paraId="5E3C1249">
      <w:pPr>
        <w:numPr>
          <w:ilvl w:val="0"/>
          <w:numId w:val="17"/>
        </w:numPr>
        <w:spacing w:before="0" w:beforeLines="0" w:after="0" w:afterLines="0"/>
        <w:ind w:left="0"/>
        <w:jc w:val="center"/>
        <w:rPr>
          <w:rFonts w:ascii="黑体" w:hAnsi="Times New Roman" w:eastAsia="黑体" w:cs="Times New Roman"/>
          <w:sz w:val="21"/>
          <w:lang w:val="en-US" w:eastAsia="zh-CN" w:bidi="ar-SA"/>
        </w:rPr>
      </w:pPr>
      <w:r>
        <w:rPr>
          <w:rFonts w:hint="eastAsia" w:ascii="黑体" w:eastAsia="黑体" w:cs="Times New Roman"/>
          <w:sz w:val="21"/>
          <w:lang w:val="en-US" w:eastAsia="zh-CN" w:bidi="ar-SA"/>
        </w:rPr>
        <w:t>莠去津可湿性粉剂</w:t>
      </w:r>
      <w:r>
        <w:rPr>
          <w:rFonts w:hint="eastAsia" w:ascii="黑体" w:hAnsi="Times New Roman" w:eastAsia="黑体" w:cs="Times New Roman"/>
          <w:sz w:val="21"/>
          <w:lang w:val="en-US" w:eastAsia="zh-CN" w:bidi="ar-SA"/>
        </w:rPr>
        <w:t>中</w:t>
      </w:r>
      <w:r>
        <w:rPr>
          <w:rFonts w:hint="eastAsia" w:ascii="Times New Roman" w:hAnsi="Times New Roman" w:eastAsia="黑体" w:cs="Times New Roman"/>
          <w:sz w:val="21"/>
          <w:lang w:val="en-US" w:eastAsia="zh-CN" w:bidi="ar-SA"/>
        </w:rPr>
        <w:t>莠去津、扑灭津、西玛津</w:t>
      </w:r>
      <w:r>
        <w:rPr>
          <w:rFonts w:hint="eastAsia" w:ascii="黑体" w:hAnsi="Times New Roman" w:eastAsia="黑体" w:cs="Times New Roman"/>
          <w:sz w:val="21"/>
          <w:lang w:val="en-US" w:eastAsia="zh-CN" w:bidi="ar-SA"/>
        </w:rPr>
        <w:t>与内标物的气相色谱图</w:t>
      </w:r>
    </w:p>
    <w:p w14:paraId="77EF01A0">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测定步骤</w:t>
      </w:r>
    </w:p>
    <w:p w14:paraId="3B9B4304">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标样溶液的制备</w:t>
      </w:r>
    </w:p>
    <w:p w14:paraId="319301F0">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分别</w:t>
      </w:r>
      <w:r>
        <w:rPr>
          <w:rFonts w:ascii="宋体" w:hAnsi="宋体" w:eastAsia="宋体" w:cs="Times New Roman"/>
          <w:sz w:val="21"/>
          <w:lang w:val="en-US" w:eastAsia="zh-CN" w:bidi="ar-SA"/>
        </w:rPr>
        <w:t>称取0.05 g（精确至0.000 1 g）</w:t>
      </w:r>
      <w:r>
        <w:rPr>
          <w:rFonts w:hint="eastAsia" w:ascii="宋体" w:hAnsi="宋体" w:eastAsia="宋体" w:cs="Times New Roman"/>
          <w:sz w:val="21"/>
          <w:lang w:val="en-US" w:eastAsia="zh-CN" w:bidi="ar-SA"/>
        </w:rPr>
        <w:t>扑灭津、西草津</w:t>
      </w:r>
      <w:r>
        <w:rPr>
          <w:rFonts w:ascii="宋体" w:hAnsi="宋体" w:eastAsia="宋体" w:cs="Times New Roman"/>
          <w:sz w:val="21"/>
          <w:lang w:val="en-US" w:eastAsia="zh-CN" w:bidi="ar-SA"/>
        </w:rPr>
        <w:t>标样，置于</w:t>
      </w:r>
      <w:r>
        <w:rPr>
          <w:rFonts w:hint="eastAsia" w:ascii="宋体" w:hAnsi="宋体" w:eastAsia="宋体" w:cs="Times New Roman"/>
          <w:sz w:val="21"/>
          <w:lang w:val="en-US" w:eastAsia="zh-CN" w:bidi="ar-SA"/>
        </w:rPr>
        <w:t>50</w:t>
      </w:r>
      <w:r>
        <w:rPr>
          <w:rFonts w:ascii="宋体" w:hAnsi="宋体" w:eastAsia="宋体" w:cs="Times New Roman"/>
          <w:sz w:val="21"/>
          <w:lang w:val="en-US" w:eastAsia="zh-CN" w:bidi="ar-SA"/>
        </w:rPr>
        <w:t xml:space="preserve"> mL容量瓶中，</w:t>
      </w:r>
      <w:r>
        <w:rPr>
          <w:rFonts w:hint="eastAsia" w:ascii="宋体" w:hAnsi="宋体" w:eastAsia="宋体" w:cs="Times New Roman"/>
          <w:sz w:val="21"/>
          <w:lang w:val="en-US" w:eastAsia="zh-CN" w:bidi="ar-SA"/>
        </w:rPr>
        <w:t>用</w:t>
      </w:r>
      <w:r>
        <w:rPr>
          <w:rFonts w:hint="eastAsia" w:ascii="宋体" w:hAnsi="宋体" w:cs="Times New Roman"/>
          <w:sz w:val="21"/>
          <w:lang w:val="en-US" w:eastAsia="zh-CN" w:bidi="ar-SA"/>
        </w:rPr>
        <w:t>二氯</w:t>
      </w:r>
      <w:r>
        <w:rPr>
          <w:rFonts w:hint="eastAsia" w:ascii="宋体" w:hAnsi="宋体" w:eastAsia="宋体" w:cs="Times New Roman"/>
          <w:sz w:val="21"/>
          <w:lang w:val="en-US" w:eastAsia="zh-CN" w:bidi="ar-SA"/>
        </w:rPr>
        <w:t>甲烷稀释至刻度，摇匀。用移液管移取1 mL上述溶液于</w:t>
      </w:r>
      <w:r>
        <w:rPr>
          <w:rFonts w:hint="eastAsia" w:ascii="宋体" w:hAnsi="Times New Roman" w:eastAsia="宋体" w:cs="Times New Roman"/>
          <w:sz w:val="21"/>
          <w:szCs w:val="21"/>
          <w:lang w:val="en-US" w:eastAsia="zh-CN" w:bidi="ar-SA"/>
        </w:rPr>
        <w:t>1</w:t>
      </w:r>
      <w:r>
        <w:rPr>
          <w:rFonts w:hint="eastAsia" w:ascii="宋体" w:cs="Times New Roman"/>
          <w:sz w:val="21"/>
          <w:szCs w:val="21"/>
          <w:lang w:val="en-US" w:eastAsia="zh-CN" w:bidi="ar-SA"/>
        </w:rPr>
        <w:t>5</w:t>
      </w:r>
      <w:r>
        <w:rPr>
          <w:rFonts w:hint="eastAsia" w:ascii="宋体" w:hAnsi="Times New Roman" w:eastAsia="宋体" w:cs="Times New Roman"/>
          <w:sz w:val="21"/>
          <w:szCs w:val="21"/>
          <w:lang w:val="en-US" w:eastAsia="zh-CN" w:bidi="ar-SA"/>
        </w:rPr>
        <w:t xml:space="preserve"> mL具塞瓶中，用移液管加入</w:t>
      </w:r>
      <w:r>
        <w:rPr>
          <w:rFonts w:hint="eastAsia" w:ascii="宋体" w:cs="Times New Roman"/>
          <w:sz w:val="21"/>
          <w:szCs w:val="21"/>
          <w:lang w:val="en-US" w:eastAsia="zh-CN" w:bidi="ar-SA"/>
        </w:rPr>
        <w:t>10</w:t>
      </w:r>
      <w:r>
        <w:rPr>
          <w:rFonts w:hint="eastAsia" w:ascii="宋体" w:hAnsi="Times New Roman" w:eastAsia="宋体" w:cs="Times New Roman"/>
          <w:sz w:val="21"/>
          <w:szCs w:val="21"/>
          <w:lang w:val="en-US" w:eastAsia="zh-CN" w:bidi="ar-SA"/>
        </w:rPr>
        <w:t xml:space="preserve"> mL内标溶液B，</w:t>
      </w:r>
      <w:r>
        <w:rPr>
          <w:rFonts w:hint="eastAsia" w:hAnsi="宋体"/>
        </w:rPr>
        <w:t>摇匀</w:t>
      </w:r>
      <w:r>
        <w:rPr>
          <w:rFonts w:hint="eastAsia" w:ascii="宋体" w:hAnsi="宋体" w:eastAsia="宋体" w:cs="Times New Roman"/>
          <w:sz w:val="21"/>
          <w:lang w:val="en-US" w:eastAsia="zh-CN" w:bidi="ar-SA"/>
        </w:rPr>
        <w:t>。</w:t>
      </w:r>
    </w:p>
    <w:p w14:paraId="4C35881F">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ascii="黑体" w:hAnsi="黑体" w:eastAsia="黑体" w:cs="Times New Roman"/>
          <w:sz w:val="21"/>
          <w:szCs w:val="21"/>
          <w:lang w:val="en-US" w:eastAsia="zh-CN" w:bidi="ar-SA"/>
        </w:rPr>
        <w:t>试样溶液的制备</w:t>
      </w:r>
    </w:p>
    <w:p w14:paraId="19931BBE">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48%规格</w:t>
      </w:r>
      <w:r>
        <w:rPr>
          <w:rFonts w:ascii="宋体" w:hAnsi="宋体" w:eastAsia="宋体" w:cs="Times New Roman"/>
          <w:sz w:val="21"/>
          <w:lang w:val="en-US" w:eastAsia="zh-CN" w:bidi="ar-SA"/>
        </w:rPr>
        <w:t>称取0.</w:t>
      </w:r>
      <w:r>
        <w:rPr>
          <w:rFonts w:hint="eastAsia" w:ascii="宋体" w:hAnsi="宋体" w:eastAsia="宋体" w:cs="Times New Roman"/>
          <w:sz w:val="21"/>
          <w:lang w:val="en-US" w:eastAsia="zh-CN" w:bidi="ar-SA"/>
        </w:rPr>
        <w:t xml:space="preserve">5 </w:t>
      </w:r>
      <w:r>
        <w:rPr>
          <w:rFonts w:ascii="宋体" w:hAnsi="宋体" w:eastAsia="宋体" w:cs="Times New Roman"/>
          <w:sz w:val="21"/>
          <w:lang w:val="en-US" w:eastAsia="zh-CN" w:bidi="ar-SA"/>
        </w:rPr>
        <w:t>g（精确至0.000 1 g）试样，</w:t>
      </w:r>
      <w:r>
        <w:rPr>
          <w:rFonts w:hint="eastAsia" w:ascii="宋体" w:hAnsi="宋体" w:eastAsia="宋体" w:cs="Times New Roman"/>
          <w:sz w:val="21"/>
          <w:lang w:val="en-US" w:eastAsia="zh-CN" w:bidi="ar-SA"/>
        </w:rPr>
        <w:t xml:space="preserve">80%规格称取0.2 </w:t>
      </w:r>
      <w:r>
        <w:rPr>
          <w:rFonts w:ascii="宋体" w:hAnsi="宋体" w:eastAsia="宋体" w:cs="Times New Roman"/>
          <w:sz w:val="21"/>
          <w:lang w:val="en-US" w:eastAsia="zh-CN" w:bidi="ar-SA"/>
        </w:rPr>
        <w:t>g（精确至0.000 1 g）试样，置</w:t>
      </w:r>
      <w:r>
        <w:rPr>
          <w:rFonts w:hint="eastAsia" w:ascii="宋体" w:hAnsi="宋体" w:eastAsia="宋体" w:cs="Times New Roman"/>
          <w:sz w:val="21"/>
          <w:lang w:val="en-US" w:eastAsia="zh-CN" w:bidi="ar-SA"/>
        </w:rPr>
        <w:t>于</w:t>
      </w:r>
      <w:r>
        <w:rPr>
          <w:rFonts w:hint="eastAsia" w:ascii="宋体" w:hAnsi="Times New Roman" w:eastAsia="宋体" w:cs="Times New Roman"/>
          <w:sz w:val="21"/>
          <w:szCs w:val="21"/>
          <w:lang w:val="en-US" w:eastAsia="zh-CN" w:bidi="ar-SA"/>
        </w:rPr>
        <w:t>1</w:t>
      </w:r>
      <w:r>
        <w:rPr>
          <w:rFonts w:hint="eastAsia" w:ascii="宋体" w:cs="Times New Roman"/>
          <w:sz w:val="21"/>
          <w:szCs w:val="21"/>
          <w:lang w:val="en-US" w:eastAsia="zh-CN" w:bidi="ar-SA"/>
        </w:rPr>
        <w:t>5</w:t>
      </w:r>
      <w:r>
        <w:rPr>
          <w:rFonts w:hint="eastAsia" w:ascii="宋体" w:hAnsi="Times New Roman" w:eastAsia="宋体" w:cs="Times New Roman"/>
          <w:sz w:val="21"/>
          <w:szCs w:val="21"/>
          <w:lang w:val="en-US" w:eastAsia="zh-CN" w:bidi="ar-SA"/>
        </w:rPr>
        <w:t xml:space="preserve"> mL具塞瓶中，用5.6.5.1中</w:t>
      </w:r>
      <w:r>
        <w:rPr>
          <w:rFonts w:hint="eastAsia" w:ascii="宋体" w:hAnsi="宋体" w:eastAsia="宋体" w:cs="宋体"/>
          <w:sz w:val="21"/>
          <w:lang w:val="en-US" w:eastAsia="zh-CN" w:bidi="ar-SA"/>
        </w:rPr>
        <w:t>移取内标溶液的同一支移液管</w:t>
      </w:r>
      <w:r>
        <w:rPr>
          <w:rFonts w:hint="eastAsia" w:ascii="宋体" w:hAnsi="Times New Roman" w:eastAsia="宋体" w:cs="Times New Roman"/>
          <w:sz w:val="21"/>
          <w:szCs w:val="21"/>
          <w:lang w:val="en-US" w:eastAsia="zh-CN" w:bidi="ar-SA"/>
        </w:rPr>
        <w:t>移取</w:t>
      </w:r>
      <w:r>
        <w:rPr>
          <w:rFonts w:hint="eastAsia" w:ascii="宋体" w:hAnsi="宋体" w:cs="Times New Roman"/>
          <w:sz w:val="21"/>
          <w:lang w:val="en-US" w:eastAsia="zh-CN" w:bidi="ar-SA"/>
        </w:rPr>
        <w:t>10</w:t>
      </w:r>
      <w:r>
        <w:rPr>
          <w:rFonts w:hint="eastAsia" w:ascii="宋体" w:hAnsi="宋体" w:eastAsia="宋体" w:cs="Times New Roman"/>
          <w:sz w:val="21"/>
          <w:lang w:val="en-US" w:eastAsia="zh-CN" w:bidi="ar-SA"/>
        </w:rPr>
        <w:t xml:space="preserve"> mL内标溶液B</w:t>
      </w:r>
      <w:r>
        <w:rPr>
          <w:rFonts w:hint="eastAsia" w:ascii="宋体" w:hAnsi="宋体" w:eastAsia="宋体" w:cs="宋体"/>
          <w:lang w:eastAsia="zh-CN"/>
        </w:rPr>
        <w:t>，</w:t>
      </w:r>
      <w:r>
        <w:rPr>
          <w:rFonts w:hint="eastAsia" w:ascii="宋体" w:hAnsi="宋体" w:cs="宋体"/>
          <w:lang w:val="en-US" w:eastAsia="zh-CN"/>
        </w:rPr>
        <w:t>超声振荡3 min</w:t>
      </w:r>
      <w:r>
        <w:rPr>
          <w:rFonts w:hint="eastAsia" w:ascii="宋体" w:hAnsi="宋体" w:eastAsia="宋体" w:cs="宋体"/>
        </w:rPr>
        <w:t>，摇匀</w:t>
      </w:r>
      <w:r>
        <w:rPr>
          <w:rFonts w:hint="eastAsia" w:ascii="宋体" w:hAnsi="宋体" w:cs="宋体"/>
          <w:lang w:val="en-US" w:eastAsia="zh-CN"/>
        </w:rPr>
        <w:t>，</w:t>
      </w:r>
      <w:r>
        <w:rPr>
          <w:rFonts w:hint="eastAsia" w:ascii="宋体" w:hAnsi="宋体" w:eastAsia="宋体" w:cs="宋体"/>
          <w:lang w:val="en-US" w:eastAsia="zh-CN"/>
        </w:rPr>
        <w:t>过滤</w:t>
      </w:r>
      <w:r>
        <w:rPr>
          <w:rFonts w:hint="eastAsia" w:ascii="宋体" w:hAnsi="宋体" w:eastAsia="宋体" w:cs="Times New Roman"/>
          <w:sz w:val="21"/>
          <w:lang w:val="en-US" w:eastAsia="zh-CN" w:bidi="ar-SA"/>
        </w:rPr>
        <w:t>。</w:t>
      </w:r>
      <w:bookmarkStart w:id="31" w:name="_GoBack"/>
      <w:bookmarkEnd w:id="31"/>
    </w:p>
    <w:p w14:paraId="6BB76F36">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ascii="黑体" w:hAnsi="黑体" w:eastAsia="黑体" w:cs="Times New Roman"/>
          <w:sz w:val="21"/>
          <w:szCs w:val="21"/>
          <w:lang w:val="en-US" w:eastAsia="zh-CN" w:bidi="ar-SA"/>
        </w:rPr>
        <w:t>测定</w:t>
      </w:r>
    </w:p>
    <w:p w14:paraId="4FB6BD89">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sz w:val="21"/>
          <w:lang w:val="en-US" w:eastAsia="zh-CN" w:bidi="ar-SA"/>
        </w:rPr>
        <w:t>在</w:t>
      </w:r>
      <w:r>
        <w:rPr>
          <w:rFonts w:hint="eastAsia" w:ascii="宋体" w:hAnsi="宋体" w:eastAsia="宋体" w:cs="Times New Roman"/>
          <w:sz w:val="21"/>
          <w:lang w:val="en-US" w:eastAsia="zh-CN" w:bidi="ar-SA"/>
        </w:rPr>
        <w:t>5.6.4的</w:t>
      </w:r>
      <w:r>
        <w:rPr>
          <w:rFonts w:ascii="宋体" w:hAnsi="宋体" w:eastAsia="宋体" w:cs="Times New Roman"/>
          <w:sz w:val="21"/>
          <w:lang w:val="en-US" w:eastAsia="zh-CN" w:bidi="ar-SA"/>
        </w:rPr>
        <w:t>操作条件下，待仪器稳定后，连续注入数针标样溶液，直至相邻两针</w:t>
      </w:r>
      <w:r>
        <w:rPr>
          <w:rFonts w:hint="eastAsia" w:ascii="Times New Roman" w:hAnsi="Times New Roman" w:eastAsia="宋体" w:cs="Times New Roman"/>
          <w:sz w:val="21"/>
          <w:lang w:val="en-US" w:eastAsia="zh-CN" w:bidi="ar-SA"/>
        </w:rPr>
        <w:t>扑灭津或西玛津</w:t>
      </w:r>
      <w:r>
        <w:rPr>
          <w:rFonts w:hint="eastAsia" w:ascii="宋体" w:hAnsi="宋体" w:eastAsia="宋体" w:cs="Times New Roman"/>
          <w:sz w:val="21"/>
          <w:lang w:val="en-US" w:eastAsia="zh-CN" w:bidi="ar-SA"/>
        </w:rPr>
        <w:t>与内标物</w:t>
      </w:r>
      <w:r>
        <w:rPr>
          <w:rFonts w:ascii="宋体" w:hAnsi="宋体" w:eastAsia="宋体" w:cs="Times New Roman"/>
          <w:sz w:val="21"/>
          <w:lang w:val="en-US" w:eastAsia="zh-CN" w:bidi="ar-SA"/>
        </w:rPr>
        <w:t>峰面积</w:t>
      </w:r>
      <w:r>
        <w:rPr>
          <w:rFonts w:hint="eastAsia" w:ascii="宋体" w:hAnsi="宋体" w:eastAsia="宋体" w:cs="宋体"/>
          <w:sz w:val="21"/>
          <w:lang w:val="en-US" w:eastAsia="zh-CN" w:bidi="ar-SA"/>
        </w:rPr>
        <w:t>比</w:t>
      </w:r>
      <w:r>
        <w:rPr>
          <w:rFonts w:ascii="宋体" w:hAnsi="宋体" w:eastAsia="宋体" w:cs="Times New Roman"/>
          <w:sz w:val="21"/>
          <w:lang w:val="en-US" w:eastAsia="zh-CN" w:bidi="ar-SA"/>
        </w:rPr>
        <w:t>相对变化小于</w:t>
      </w:r>
      <w:r>
        <w:rPr>
          <w:rFonts w:hint="eastAsia" w:ascii="宋体" w:hAnsi="宋体" w:eastAsia="宋体" w:cs="Times New Roman"/>
          <w:sz w:val="21"/>
          <w:lang w:val="en-US" w:eastAsia="zh-CN" w:bidi="ar-SA"/>
        </w:rPr>
        <w:t>5</w:t>
      </w:r>
      <w:r>
        <w:rPr>
          <w:rFonts w:ascii="宋体" w:hAnsi="宋体" w:eastAsia="宋体" w:cs="Times New Roman"/>
          <w:sz w:val="21"/>
          <w:lang w:val="en-US" w:eastAsia="zh-CN" w:bidi="ar-SA"/>
        </w:rPr>
        <w:t>%后, 按照标样溶液、试样溶液、试样溶液、标样溶液的顺序进行测定。</w:t>
      </w:r>
    </w:p>
    <w:p w14:paraId="2ED4B619">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r>
        <w:rPr>
          <w:rFonts w:ascii="黑体" w:hAnsi="黑体" w:eastAsia="黑体" w:cs="Times New Roman"/>
          <w:sz w:val="21"/>
          <w:szCs w:val="21"/>
          <w:lang w:val="en-US" w:eastAsia="zh-CN" w:bidi="ar-SA"/>
        </w:rPr>
        <w:t xml:space="preserve">计算  </w:t>
      </w:r>
    </w:p>
    <w:p w14:paraId="262EE137">
      <w:pPr>
        <w:ind w:firstLine="480"/>
        <w:rPr>
          <w:rFonts w:hint="eastAsia" w:hAnsi="宋体"/>
        </w:rPr>
      </w:pPr>
      <w:r>
        <w:rPr>
          <w:rFonts w:hint="eastAsia"/>
        </w:rPr>
        <w:t>将测得的两针试样溶液以及试样前后两针标样溶液中与</w:t>
      </w:r>
      <w:r>
        <w:t>内标物</w:t>
      </w:r>
      <w:r>
        <w:rPr>
          <w:rFonts w:hint="eastAsia"/>
        </w:rPr>
        <w:t>的峰面积之比分别进行平均。试样中</w:t>
      </w:r>
      <w:r>
        <w:rPr>
          <w:rFonts w:hint="eastAsia" w:ascii="Times New Roman"/>
          <w:lang w:val="en-US" w:eastAsia="zh-CN"/>
        </w:rPr>
        <w:t>扑灭津或西玛津</w:t>
      </w:r>
      <w:r>
        <w:rPr>
          <w:rFonts w:hint="eastAsia"/>
        </w:rPr>
        <w:t>质量分数按公</w:t>
      </w:r>
      <w:r>
        <w:rPr>
          <w:rFonts w:hint="eastAsia" w:ascii="宋体" w:hAnsi="宋体" w:cs="宋体"/>
        </w:rPr>
        <w:t>式(</w:t>
      </w:r>
      <w:r>
        <w:rPr>
          <w:rFonts w:hint="eastAsia" w:ascii="宋体" w:hAnsi="宋体" w:cs="宋体"/>
          <w:lang w:val="en-US" w:eastAsia="zh-CN"/>
        </w:rPr>
        <w:t>3</w:t>
      </w:r>
      <w:r>
        <w:rPr>
          <w:rFonts w:hint="eastAsia" w:ascii="宋体" w:hAnsi="宋体" w:cs="宋体"/>
        </w:rPr>
        <w:t>)</w:t>
      </w:r>
      <w:r>
        <w:rPr>
          <w:rFonts w:hint="eastAsia"/>
        </w:rPr>
        <w:t>计算：</w:t>
      </w:r>
    </w:p>
    <w:p w14:paraId="066AA8BB">
      <w:pPr>
        <w:ind w:right="105" w:firstLine="2520" w:firstLineChars="1200"/>
        <w:jc w:val="right"/>
        <w:rPr>
          <w:rFonts w:hint="default" w:hAnsi="宋体" w:eastAsia="宋体"/>
          <w:lang w:val="en-US" w:eastAsia="zh-CN"/>
        </w:rPr>
      </w:pPr>
      <w:r>
        <w:rPr>
          <w:rFonts w:hint="default" w:hAnsi="宋体" w:eastAsia="宋体"/>
          <w:position w:val="-30"/>
          <w:lang w:val="en-US" w:eastAsia="zh-CN"/>
        </w:rPr>
        <w:object>
          <v:shape id="_x0000_i1027" o:spt="75" type="#_x0000_t75" style="height:34pt;width:258.95pt;" o:ole="t" filled="f" o:preferrelative="t" stroked="f" coordsize="21600,21600">
            <v:path/>
            <v:fill on="f" focussize="0,0"/>
            <v:stroke on="f"/>
            <v:imagedata r:id="rId21" o:title=""/>
            <o:lock v:ext="edit" aspectratio="t"/>
            <w10:wrap type="none"/>
            <w10:anchorlock/>
          </v:shape>
          <o:OLEObject Type="Embed" ProgID="Equation.3" ShapeID="_x0000_i1027" DrawAspect="Content" ObjectID="_1468075727" r:id="rId20">
            <o:LockedField>false</o:LockedField>
          </o:OLEObject>
        </w:object>
      </w:r>
    </w:p>
    <w:p w14:paraId="7F932F2E">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sz w:val="21"/>
          <w:lang w:val="en-US" w:eastAsia="zh-CN" w:bidi="ar-SA"/>
        </w:rPr>
        <mc:AlternateContent>
          <mc:Choice Requires="wps">
            <w:drawing>
              <wp:anchor distT="0" distB="0" distL="113665" distR="113665" simplePos="0" relativeHeight="251672576"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30" name="Line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Line 21" o:spid="_x0000_s1026" o:spt="20" style="position:absolute;left:0pt;margin-left:31.5pt;margin-top:3.65pt;height:0pt;width:0.05pt;z-index:251672576;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KoGb+nTAAAABQEAAA8AAAAAAAAAAQAgAAAAIgAAAGRycy9kb3ducmV2&#10;LnhtbFBLAQIUABQAAAAIAIdO4kAWJYLCyAEAAKkDAAAOAAAAAAAAAAEAIAAAACIBAABkcnMvZTJv&#10;RG9jLnhtbFBLBQYAAAAABgAGAFkBAABcBQAAAAA=&#10;">
                <v:fill on="f" focussize="0,0"/>
                <v:stroke color="#000000" joinstyle="round"/>
                <v:imagedata o:title=""/>
                <o:lock v:ext="edit" aspectratio="f"/>
              </v:line>
            </w:pict>
          </mc:Fallback>
        </mc:AlternateContent>
      </w:r>
      <w:r>
        <w:rPr>
          <w:rFonts w:ascii="宋体" w:hAnsi="宋体" w:eastAsia="宋体" w:cs="Times New Roman"/>
          <w:sz w:val="21"/>
          <w:lang w:val="en-US" w:eastAsia="zh-CN" w:bidi="ar-SA"/>
        </w:rPr>
        <w:t xml:space="preserve">式中： </w:t>
      </w:r>
    </w:p>
    <w:p w14:paraId="013A9C92">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iCs/>
          <w:sz w:val="21"/>
          <w:lang w:val="en-US" w:eastAsia="zh-CN" w:bidi="ar-SA"/>
        </w:rPr>
        <w:t>w</w:t>
      </w:r>
      <w:r>
        <w:rPr>
          <w:rFonts w:hint="eastAsia" w:ascii="宋体" w:hAnsi="宋体" w:eastAsia="宋体" w:cs="Times New Roman"/>
          <w:sz w:val="21"/>
          <w:vertAlign w:val="subscript"/>
          <w:lang w:val="en-US" w:eastAsia="zh-CN" w:bidi="ar-SA"/>
        </w:rPr>
        <w:t>2</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宋体" w:hAnsi="宋体" w:eastAsia="宋体" w:cs="Times New Roman"/>
          <w:sz w:val="21"/>
          <w:lang w:val="en-US" w:eastAsia="zh-CN" w:bidi="ar-SA"/>
        </w:rPr>
        <w:t>试样中</w:t>
      </w:r>
      <w:r>
        <w:rPr>
          <w:rFonts w:hint="eastAsia" w:ascii="Times New Roman" w:hAnsi="Times New Roman" w:eastAsia="宋体" w:cs="Times New Roman"/>
          <w:sz w:val="21"/>
          <w:lang w:val="en-US" w:eastAsia="zh-CN" w:bidi="ar-SA"/>
        </w:rPr>
        <w:t>扑灭津或西玛津的</w:t>
      </w:r>
      <w:r>
        <w:rPr>
          <w:rFonts w:ascii="宋体" w:hAnsi="宋体" w:eastAsia="宋体" w:cs="Times New Roman"/>
          <w:sz w:val="21"/>
          <w:lang w:val="en-US" w:eastAsia="zh-CN" w:bidi="ar-SA"/>
        </w:rPr>
        <w:t>质量分数，%；</w:t>
      </w:r>
    </w:p>
    <w:p w14:paraId="320D310E">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sz w:val="21"/>
          <w:lang w:val="en-US" w:eastAsia="zh-CN" w:bidi="ar-SA"/>
        </w:rPr>
        <w:t>r</w:t>
      </w:r>
      <w:r>
        <w:rPr>
          <w:rFonts w:hint="eastAsia" w:ascii="宋体" w:hAnsi="宋体" w:eastAsia="宋体" w:cs="Times New Roman"/>
          <w:sz w:val="21"/>
          <w:vertAlign w:val="subscript"/>
          <w:lang w:val="en-US" w:eastAsia="zh-CN" w:bidi="ar-SA"/>
        </w:rPr>
        <w:t>4</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—试样溶液中</w:t>
      </w:r>
      <w:r>
        <w:rPr>
          <w:rFonts w:hint="eastAsia" w:ascii="宋体" w:hAnsi="宋体" w:eastAsia="宋体" w:cs="Times New Roman"/>
          <w:sz w:val="21"/>
          <w:lang w:val="en-US" w:eastAsia="zh-CN" w:bidi="ar-SA"/>
        </w:rPr>
        <w:t>，</w:t>
      </w:r>
      <w:r>
        <w:rPr>
          <w:rFonts w:hint="eastAsia" w:ascii="Times New Roman" w:hAnsi="Times New Roman" w:eastAsia="宋体" w:cs="Times New Roman"/>
          <w:sz w:val="21"/>
          <w:lang w:val="en-US" w:eastAsia="zh-CN" w:bidi="ar-SA"/>
        </w:rPr>
        <w:t>扑灭津或西玛津</w:t>
      </w:r>
      <w:r>
        <w:rPr>
          <w:rFonts w:hint="eastAsia" w:ascii="宋体" w:hAnsi="宋体" w:eastAsia="宋体" w:cs="Times New Roman"/>
          <w:sz w:val="21"/>
          <w:lang w:val="en-US" w:eastAsia="zh-CN" w:bidi="ar-SA"/>
        </w:rPr>
        <w:t>与内标物</w:t>
      </w:r>
      <w:r>
        <w:rPr>
          <w:rFonts w:ascii="宋体" w:hAnsi="宋体" w:eastAsia="宋体" w:cs="Times New Roman"/>
          <w:sz w:val="21"/>
          <w:lang w:val="en-US" w:eastAsia="zh-CN" w:bidi="ar-SA"/>
        </w:rPr>
        <w:t>峰面积</w:t>
      </w:r>
      <w:r>
        <w:rPr>
          <w:rFonts w:hint="eastAsia" w:ascii="宋体" w:hAnsi="宋体" w:eastAsia="宋体" w:cs="宋体"/>
          <w:sz w:val="21"/>
          <w:lang w:val="en-US" w:eastAsia="zh-CN" w:bidi="ar-SA"/>
        </w:rPr>
        <w:t>比的平均值</w:t>
      </w:r>
      <w:r>
        <w:rPr>
          <w:rFonts w:ascii="宋体" w:hAnsi="宋体" w:eastAsia="宋体" w:cs="Times New Roman"/>
          <w:sz w:val="21"/>
          <w:lang w:val="en-US" w:eastAsia="zh-CN" w:bidi="ar-SA"/>
        </w:rPr>
        <w:t>；</w:t>
      </w:r>
    </w:p>
    <w:p w14:paraId="25E209D0">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i/>
          <w:sz w:val="21"/>
          <w:lang w:val="en-US" w:eastAsia="zh-CN" w:bidi="ar-SA"/>
        </w:rPr>
        <w:t>m</w:t>
      </w:r>
      <w:r>
        <w:rPr>
          <w:rFonts w:hint="eastAsia" w:ascii="宋体" w:hAnsi="宋体" w:eastAsia="宋体" w:cs="Times New Roman"/>
          <w:sz w:val="21"/>
          <w:vertAlign w:val="subscript"/>
          <w:lang w:val="en-US" w:eastAsia="zh-CN" w:bidi="ar-SA"/>
        </w:rPr>
        <w:t>5</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Times New Roman" w:hAnsi="Times New Roman" w:eastAsia="宋体" w:cs="Times New Roman"/>
          <w:sz w:val="21"/>
          <w:lang w:val="en-US" w:eastAsia="zh-CN" w:bidi="ar-SA"/>
        </w:rPr>
        <w:t>扑灭津或西玛津</w:t>
      </w:r>
      <w:r>
        <w:rPr>
          <w:rFonts w:ascii="宋体" w:hAnsi="宋体" w:eastAsia="宋体" w:cs="Times New Roman"/>
          <w:sz w:val="21"/>
          <w:lang w:val="en-US" w:eastAsia="zh-CN" w:bidi="ar-SA"/>
        </w:rPr>
        <w:t>标样质量的数值，单位为克</w:t>
      </w:r>
      <w:r>
        <w:rPr>
          <w:rFonts w:hint="eastAsia" w:ascii="宋体" w:hAnsi="宋体" w:eastAsia="宋体" w:cs="Times New Roman"/>
          <w:sz w:val="21"/>
          <w:lang w:val="en-US" w:eastAsia="zh-CN" w:bidi="ar-SA"/>
        </w:rPr>
        <w:t>（</w:t>
      </w:r>
      <w:r>
        <w:rPr>
          <w:rFonts w:ascii="宋体" w:hAnsi="宋体" w:eastAsia="宋体" w:cs="Times New Roman"/>
          <w:sz w:val="21"/>
          <w:lang w:val="en-US" w:eastAsia="zh-CN" w:bidi="ar-SA"/>
        </w:rPr>
        <w:t>g</w:t>
      </w:r>
      <w:r>
        <w:rPr>
          <w:rFonts w:hint="eastAsia" w:ascii="宋体" w:hAnsi="宋体" w:eastAsia="宋体" w:cs="Times New Roman"/>
          <w:sz w:val="21"/>
          <w:lang w:val="en-US" w:eastAsia="zh-CN" w:bidi="ar-SA"/>
        </w:rPr>
        <w:t>）</w:t>
      </w:r>
      <w:r>
        <w:rPr>
          <w:rFonts w:ascii="宋体" w:hAnsi="宋体" w:eastAsia="宋体" w:cs="Times New Roman"/>
          <w:sz w:val="21"/>
          <w:lang w:val="en-US" w:eastAsia="zh-CN" w:bidi="ar-SA"/>
        </w:rPr>
        <w:t>；</w:t>
      </w:r>
    </w:p>
    <w:p w14:paraId="40407BEF">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sz w:val="21"/>
          <w:lang w:val="en-US" w:eastAsia="zh-CN" w:bidi="ar-SA"/>
        </w:rPr>
        <w:t>w</w:t>
      </w:r>
      <w:r>
        <w:rPr>
          <w:rFonts w:hint="eastAsia" w:ascii="宋体" w:hAnsi="宋体" w:eastAsia="宋体" w:cs="Times New Roman"/>
          <w:iCs/>
          <w:sz w:val="21"/>
          <w:vertAlign w:val="subscript"/>
          <w:lang w:val="en-US" w:eastAsia="zh-CN" w:bidi="ar-SA"/>
        </w:rPr>
        <w:t>b1</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—标样中</w:t>
      </w:r>
      <w:r>
        <w:rPr>
          <w:rFonts w:hint="eastAsia" w:ascii="Times New Roman" w:hAnsi="Times New Roman" w:eastAsia="宋体" w:cs="Times New Roman"/>
          <w:sz w:val="21"/>
          <w:lang w:val="en-US" w:eastAsia="zh-CN" w:bidi="ar-SA"/>
        </w:rPr>
        <w:t>扑灭津或西玛津的</w:t>
      </w:r>
      <w:r>
        <w:rPr>
          <w:rFonts w:ascii="宋体" w:hAnsi="宋体" w:eastAsia="宋体" w:cs="Times New Roman"/>
          <w:sz w:val="21"/>
          <w:lang w:val="en-US" w:eastAsia="zh-CN" w:bidi="ar-SA"/>
        </w:rPr>
        <w:t>质量分数，%；</w:t>
      </w:r>
    </w:p>
    <w:p w14:paraId="31C1E009">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sz w:val="21"/>
          <w:lang w:val="en-US" w:eastAsia="zh-CN" w:bidi="ar-SA"/>
        </w:rPr>
        <w:t>r</w:t>
      </w:r>
      <w:r>
        <w:rPr>
          <w:rFonts w:hint="eastAsia" w:ascii="宋体" w:hAnsi="宋体" w:eastAsia="宋体" w:cs="Times New Roman"/>
          <w:sz w:val="21"/>
          <w:vertAlign w:val="subscript"/>
          <w:lang w:val="en-US" w:eastAsia="zh-CN" w:bidi="ar-SA"/>
        </w:rPr>
        <w:t>3</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—标样溶液中，</w:t>
      </w:r>
      <w:r>
        <w:rPr>
          <w:rFonts w:hint="eastAsia" w:ascii="Times New Roman" w:hAnsi="Times New Roman" w:eastAsia="宋体" w:cs="Times New Roman"/>
          <w:sz w:val="21"/>
          <w:lang w:val="en-US" w:eastAsia="zh-CN" w:bidi="ar-SA"/>
        </w:rPr>
        <w:t>扑灭津或西玛津</w:t>
      </w:r>
      <w:r>
        <w:rPr>
          <w:rFonts w:hint="eastAsia" w:ascii="宋体" w:hAnsi="宋体" w:eastAsia="宋体" w:cs="Times New Roman"/>
          <w:sz w:val="21"/>
          <w:lang w:val="en-US" w:eastAsia="zh-CN" w:bidi="ar-SA"/>
        </w:rPr>
        <w:t>与内标物</w:t>
      </w:r>
      <w:r>
        <w:rPr>
          <w:rFonts w:ascii="宋体" w:hAnsi="宋体" w:eastAsia="宋体" w:cs="Times New Roman"/>
          <w:sz w:val="21"/>
          <w:lang w:val="en-US" w:eastAsia="zh-CN" w:bidi="ar-SA"/>
        </w:rPr>
        <w:t>峰面积</w:t>
      </w:r>
      <w:r>
        <w:rPr>
          <w:rFonts w:hint="eastAsia" w:ascii="宋体" w:hAnsi="宋体" w:eastAsia="宋体" w:cs="宋体"/>
          <w:sz w:val="21"/>
          <w:lang w:val="en-US" w:eastAsia="zh-CN" w:bidi="ar-SA"/>
        </w:rPr>
        <w:t>比的平均值</w:t>
      </w:r>
      <w:r>
        <w:rPr>
          <w:rFonts w:ascii="宋体" w:hAnsi="宋体" w:eastAsia="宋体" w:cs="Times New Roman"/>
          <w:sz w:val="21"/>
          <w:lang w:val="en-US" w:eastAsia="zh-CN" w:bidi="ar-SA"/>
        </w:rPr>
        <w:t>；</w:t>
      </w:r>
    </w:p>
    <w:p w14:paraId="1373A346">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i/>
          <w:sz w:val="21"/>
          <w:lang w:val="en-US" w:eastAsia="zh-CN" w:bidi="ar-SA"/>
        </w:rPr>
        <w:t>m</w:t>
      </w:r>
      <w:r>
        <w:rPr>
          <w:rFonts w:hint="eastAsia" w:ascii="宋体" w:hAnsi="宋体" w:eastAsia="宋体" w:cs="Times New Roman"/>
          <w:i/>
          <w:sz w:val="21"/>
          <w:vertAlign w:val="subscript"/>
          <w:lang w:val="en-US" w:eastAsia="zh-CN" w:bidi="ar-SA"/>
        </w:rPr>
        <w:t>6</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—试样质量的数值，单位为克</w:t>
      </w:r>
      <w:r>
        <w:rPr>
          <w:rFonts w:hint="eastAsia" w:ascii="宋体" w:hAnsi="宋体" w:eastAsia="宋体" w:cs="Times New Roman"/>
          <w:sz w:val="21"/>
          <w:lang w:val="en-US" w:eastAsia="zh-CN" w:bidi="ar-SA"/>
        </w:rPr>
        <w:t>（</w:t>
      </w:r>
      <w:r>
        <w:rPr>
          <w:rFonts w:ascii="宋体" w:hAnsi="宋体" w:eastAsia="宋体" w:cs="Times New Roman"/>
          <w:sz w:val="21"/>
          <w:lang w:val="en-US" w:eastAsia="zh-CN" w:bidi="ar-SA"/>
        </w:rPr>
        <w:t>g</w:t>
      </w:r>
      <w:r>
        <w:rPr>
          <w:rFonts w:hint="eastAsia" w:ascii="宋体" w:hAnsi="宋体" w:eastAsia="宋体" w:cs="Times New Roman"/>
          <w:sz w:val="21"/>
          <w:lang w:val="en-US" w:eastAsia="zh-CN" w:bidi="ar-SA"/>
        </w:rPr>
        <w:t>）；</w:t>
      </w:r>
    </w:p>
    <w:p w14:paraId="5E05FD70">
      <w:pPr>
        <w:tabs>
          <w:tab w:val="center" w:pos="4201"/>
          <w:tab w:val="right" w:leader="dot" w:pos="9298"/>
        </w:tabs>
        <w:autoSpaceDE w:val="0"/>
        <w:autoSpaceDN w:val="0"/>
        <w:ind w:firstLine="420" w:firstLineChars="200"/>
        <w:jc w:val="both"/>
        <w:rPr>
          <w:rFonts w:hint="default" w:ascii="宋体" w:hAnsi="宋体" w:eastAsia="宋体" w:cs="Times New Roman"/>
          <w:i/>
          <w:iCs/>
          <w:sz w:val="21"/>
          <w:lang w:val="en-US" w:eastAsia="zh-CN" w:bidi="ar-SA"/>
        </w:rPr>
      </w:pPr>
      <w:r>
        <w:rPr>
          <w:rFonts w:hint="eastAsia" w:ascii="宋体" w:hAnsi="宋体" w:eastAsia="宋体" w:cs="Times New Roman"/>
          <w:i/>
          <w:iCs/>
          <w:sz w:val="21"/>
          <w:lang w:val="en-US" w:eastAsia="zh-CN" w:bidi="ar-SA"/>
        </w:rPr>
        <w:t xml:space="preserve">n </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宋体" w:hAnsi="宋体" w:eastAsia="宋体" w:cs="Times New Roman"/>
          <w:sz w:val="21"/>
          <w:lang w:val="en-US" w:eastAsia="zh-CN" w:bidi="ar-SA"/>
        </w:rPr>
        <w:t>标样稀释倍数,</w:t>
      </w:r>
      <w:r>
        <w:rPr>
          <w:rFonts w:hint="eastAsia" w:ascii="宋体" w:hAnsi="宋体" w:eastAsia="宋体" w:cs="Times New Roman"/>
          <w:i/>
          <w:iCs/>
          <w:sz w:val="21"/>
          <w:lang w:val="en-US" w:eastAsia="zh-CN" w:bidi="ar-SA"/>
        </w:rPr>
        <w:t>n</w:t>
      </w:r>
      <w:r>
        <w:rPr>
          <w:rFonts w:hint="eastAsia" w:ascii="宋体" w:hAnsi="宋体" w:eastAsia="宋体" w:cs="Times New Roman"/>
          <w:i w:val="0"/>
          <w:iCs w:val="0"/>
          <w:sz w:val="21"/>
          <w:lang w:val="en-US" w:eastAsia="zh-CN" w:bidi="ar-SA"/>
        </w:rPr>
        <w:t>=50</w:t>
      </w:r>
      <w:r>
        <w:rPr>
          <w:rFonts w:hint="eastAsia" w:ascii="宋体" w:hAnsi="宋体" w:eastAsia="宋体" w:cs="Times New Roman"/>
          <w:sz w:val="21"/>
          <w:lang w:val="en-US" w:eastAsia="zh-CN" w:bidi="ar-SA"/>
        </w:rPr>
        <w:t>。</w:t>
      </w:r>
    </w:p>
    <w:p w14:paraId="7367C916">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允许差</w:t>
      </w:r>
    </w:p>
    <w:p w14:paraId="580BBBA8">
      <w:pPr>
        <w:tabs>
          <w:tab w:val="center" w:pos="4201"/>
          <w:tab w:val="right" w:leader="dot" w:pos="9298"/>
        </w:tabs>
        <w:autoSpaceDE w:val="0"/>
        <w:autoSpaceDN w:val="0"/>
        <w:ind w:firstLine="420" w:firstLineChars="200"/>
        <w:jc w:val="both"/>
        <w:rPr>
          <w:rFonts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扑灭津或西玛津</w:t>
      </w:r>
      <w:r>
        <w:rPr>
          <w:rFonts w:hint="eastAsia" w:ascii="宋体" w:hAnsi="宋体" w:eastAsia="宋体" w:cs="宋体"/>
          <w:sz w:val="21"/>
          <w:szCs w:val="21"/>
          <w:lang w:val="en-US" w:eastAsia="zh-CN" w:bidi="ar-SA"/>
        </w:rPr>
        <w:t>两次平行测定结果之相对差应不大于</w:t>
      </w:r>
      <w:r>
        <w:rPr>
          <w:rFonts w:hint="eastAsia" w:ascii="宋体" w:hAnsi="宋体" w:cs="宋体"/>
          <w:sz w:val="21"/>
          <w:szCs w:val="21"/>
          <w:lang w:val="en-US" w:eastAsia="zh-CN" w:bidi="ar-SA"/>
        </w:rPr>
        <w:t>2</w:t>
      </w:r>
      <w:r>
        <w:rPr>
          <w:rFonts w:hint="eastAsia" w:ascii="宋体" w:hAnsi="宋体" w:eastAsia="宋体" w:cs="宋体"/>
          <w:sz w:val="21"/>
          <w:szCs w:val="21"/>
          <w:lang w:val="en-US" w:eastAsia="zh-CN" w:bidi="ar-SA"/>
        </w:rPr>
        <w:t>0%，取其算术平均值作为测定结果</w:t>
      </w:r>
      <w:r>
        <w:rPr>
          <w:rFonts w:ascii="Times New Roman" w:hAnsi="Times New Roman" w:eastAsia="宋体" w:cs="Times New Roman"/>
          <w:sz w:val="21"/>
          <w:lang w:val="en-US" w:eastAsia="zh-CN" w:bidi="ar-SA"/>
        </w:rPr>
        <w:t>。</w:t>
      </w:r>
    </w:p>
    <w:p w14:paraId="0EA5C34F">
      <w:pPr>
        <w:numPr>
          <w:ilvl w:val="1"/>
          <w:numId w:val="2"/>
        </w:numPr>
        <w:spacing w:before="156" w:beforeLines="50" w:after="156" w:afterLines="50"/>
        <w:ind w:left="-2" w:leftChars="-1"/>
        <w:outlineLvl w:val="2"/>
        <w:rPr>
          <w:rFonts w:ascii="Times New Roman" w:hAnsi="Times New Roman" w:eastAsia="黑体" w:cs="Times New Roman"/>
          <w:sz w:val="21"/>
          <w:szCs w:val="21"/>
          <w:lang w:val="en-US" w:eastAsia="zh-CN" w:bidi="ar-SA"/>
        </w:rPr>
      </w:pPr>
      <w:r>
        <w:rPr>
          <w:rFonts w:hint="eastAsia" w:ascii="Times New Roman" w:hAnsi="Times New Roman" w:eastAsia="黑体" w:cs="Times New Roman"/>
          <w:sz w:val="21"/>
          <w:szCs w:val="21"/>
          <w:lang w:val="en-US" w:eastAsia="zh-CN" w:bidi="ar-SA"/>
        </w:rPr>
        <w:t>水分</w:t>
      </w:r>
    </w:p>
    <w:p w14:paraId="1CFC7604">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bookmarkStart w:id="15" w:name="_Toc494270786"/>
      <w:bookmarkStart w:id="16" w:name="_Toc463782450"/>
      <w:bookmarkStart w:id="17" w:name="_Toc496805497"/>
      <w:bookmarkStart w:id="18" w:name="_Toc494270716"/>
      <w:r>
        <w:rPr>
          <w:rFonts w:hint="eastAsia" w:ascii="宋体" w:hAnsi="宋体" w:eastAsia="宋体" w:cs="宋体"/>
          <w:sz w:val="21"/>
          <w:szCs w:val="21"/>
          <w:lang w:val="en-US" w:eastAsia="zh-CN" w:bidi="ar-SA"/>
        </w:rPr>
        <w:t>按</w:t>
      </w:r>
      <w:r>
        <w:rPr>
          <w:rFonts w:ascii="宋体" w:hAnsi="Times New Roman" w:eastAsia="宋体" w:cs="Times New Roman"/>
          <w:sz w:val="21"/>
          <w:lang w:val="en-US" w:eastAsia="zh-CN" w:bidi="ar-SA"/>
        </w:rPr>
        <w:t>GB</w:t>
      </w:r>
      <w:r>
        <w:rPr>
          <w:rFonts w:hint="eastAsia" w:ascii="宋体" w:hAnsi="Times New Roman" w:eastAsia="宋体" w:cs="Times New Roman"/>
          <w:sz w:val="21"/>
          <w:lang w:val="en-US" w:eastAsia="zh-CN" w:bidi="ar-SA"/>
        </w:rPr>
        <w:t>/T</w:t>
      </w:r>
      <w:r>
        <w:rPr>
          <w:rFonts w:ascii="宋体" w:hAnsi="Times New Roman" w:eastAsia="宋体" w:cs="Times New Roman"/>
          <w:sz w:val="21"/>
          <w:lang w:val="en-US" w:eastAsia="zh-CN" w:bidi="ar-SA"/>
        </w:rPr>
        <w:t xml:space="preserve"> </w:t>
      </w:r>
      <w:r>
        <w:rPr>
          <w:rFonts w:hint="eastAsia" w:ascii="宋体" w:hAnsi="Times New Roman" w:eastAsia="宋体" w:cs="Times New Roman"/>
          <w:sz w:val="21"/>
          <w:lang w:val="en-US" w:eastAsia="zh-CN" w:bidi="ar-SA"/>
        </w:rPr>
        <w:t>1600</w:t>
      </w:r>
      <w:r>
        <w:rPr>
          <w:rFonts w:hint="eastAsia" w:ascii="宋体" w:hAnsi="宋体" w:eastAsia="宋体" w:cs="Times New Roman"/>
          <w:sz w:val="21"/>
          <w:lang w:val="en-US" w:eastAsia="zh-CN" w:bidi="ar-SA"/>
        </w:rPr>
        <w:t>—</w:t>
      </w:r>
      <w:r>
        <w:rPr>
          <w:rFonts w:ascii="宋体" w:hAnsi="Times New Roman" w:eastAsia="宋体" w:cs="Times New Roman"/>
          <w:sz w:val="21"/>
          <w:highlight w:val="none"/>
          <w:lang w:val="en-US" w:eastAsia="zh-CN" w:bidi="ar-SA"/>
        </w:rPr>
        <w:t>20</w:t>
      </w:r>
      <w:r>
        <w:rPr>
          <w:rFonts w:hint="eastAsia" w:ascii="宋体" w:hAnsi="Times New Roman" w:eastAsia="宋体" w:cs="Times New Roman"/>
          <w:sz w:val="21"/>
          <w:highlight w:val="none"/>
          <w:lang w:val="en-US" w:eastAsia="zh-CN" w:bidi="ar-SA"/>
        </w:rPr>
        <w:t>21中4.3</w:t>
      </w:r>
      <w:r>
        <w:rPr>
          <w:rFonts w:hint="eastAsia" w:ascii="宋体" w:hAnsi="宋体" w:eastAsia="宋体" w:cs="宋体"/>
          <w:sz w:val="21"/>
          <w:szCs w:val="21"/>
          <w:lang w:val="en-US" w:eastAsia="zh-CN" w:bidi="ar-SA"/>
        </w:rPr>
        <w:t>进行</w:t>
      </w:r>
      <w:r>
        <w:rPr>
          <w:rFonts w:hint="eastAsia" w:ascii="宋体" w:hAnsi="宋体" w:eastAsia="宋体" w:cs="宋体"/>
          <w:sz w:val="21"/>
          <w:lang w:val="en-US" w:eastAsia="zh-CN" w:bidi="ar-SA"/>
        </w:rPr>
        <w:t>。</w:t>
      </w:r>
      <w:bookmarkEnd w:id="15"/>
      <w:bookmarkEnd w:id="16"/>
      <w:bookmarkEnd w:id="17"/>
      <w:bookmarkEnd w:id="18"/>
    </w:p>
    <w:p w14:paraId="78D4BD23">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bookmarkStart w:id="19" w:name="_Hlk84245591"/>
      <w:r>
        <w:rPr>
          <w:rFonts w:hint="eastAsia" w:ascii="黑体" w:hAnsi="黑体" w:eastAsia="黑体" w:cs="黑体"/>
          <w:sz w:val="21"/>
          <w:szCs w:val="21"/>
          <w:lang w:val="en-US" w:eastAsia="zh-CN" w:bidi="ar-SA"/>
        </w:rPr>
        <w:t>pH</w:t>
      </w:r>
      <w:r>
        <w:rPr>
          <w:rFonts w:hint="eastAsia" w:ascii="Times New Roman" w:hAnsi="Times New Roman" w:eastAsia="黑体" w:cs="Times New Roman"/>
          <w:sz w:val="21"/>
          <w:szCs w:val="21"/>
          <w:lang w:val="en-US" w:eastAsia="zh-CN" w:bidi="ar-SA"/>
        </w:rPr>
        <w:t>值</w:t>
      </w:r>
    </w:p>
    <w:bookmarkEnd w:id="19"/>
    <w:p w14:paraId="4C664218">
      <w:pPr>
        <w:widowControl/>
        <w:tabs>
          <w:tab w:val="center" w:pos="4201"/>
          <w:tab w:val="right" w:leader="dot" w:pos="9298"/>
        </w:tabs>
        <w:autoSpaceDE w:val="0"/>
        <w:autoSpaceDN w:val="0"/>
        <w:snapToGrid w:val="0"/>
        <w:ind w:firstLine="420"/>
        <w:rPr>
          <w:rFonts w:hint="eastAsia" w:ascii="宋体" w:hAnsi="宋体" w:eastAsia="宋体" w:cs="宋体"/>
          <w:kern w:val="0"/>
          <w:szCs w:val="20"/>
        </w:rPr>
      </w:pPr>
      <w:r>
        <w:rPr>
          <w:rFonts w:hint="eastAsia" w:ascii="宋体" w:hAnsi="宋体" w:eastAsia="宋体" w:cs="宋体"/>
          <w:kern w:val="0"/>
          <w:szCs w:val="20"/>
        </w:rPr>
        <w:t>按 GB/T 1601</w:t>
      </w:r>
      <w:r>
        <w:rPr>
          <w:rFonts w:hint="eastAsia" w:ascii="宋体" w:hAnsi="宋体" w:cs="宋体"/>
          <w:kern w:val="0"/>
          <w:szCs w:val="20"/>
          <w:lang w:val="en-US" w:eastAsia="zh-CN"/>
        </w:rPr>
        <w:t>进</w:t>
      </w:r>
      <w:r>
        <w:rPr>
          <w:rFonts w:hint="eastAsia" w:ascii="宋体" w:hAnsi="宋体" w:eastAsia="宋体" w:cs="宋体"/>
          <w:kern w:val="0"/>
          <w:szCs w:val="20"/>
          <w:lang w:eastAsia="zh-CN"/>
        </w:rPr>
        <w:t>行</w:t>
      </w:r>
      <w:r>
        <w:rPr>
          <w:rFonts w:hint="eastAsia" w:ascii="宋体" w:hAnsi="宋体" w:eastAsia="宋体" w:cs="宋体"/>
          <w:kern w:val="0"/>
          <w:szCs w:val="20"/>
        </w:rPr>
        <w:t>。</w:t>
      </w:r>
    </w:p>
    <w:p w14:paraId="7732F23C">
      <w:pPr>
        <w:numPr>
          <w:ilvl w:val="1"/>
          <w:numId w:val="2"/>
        </w:numPr>
        <w:spacing w:before="156" w:beforeLines="50" w:after="156" w:afterLines="50"/>
        <w:ind w:left="0"/>
        <w:outlineLvl w:val="2"/>
        <w:rPr>
          <w:rFonts w:hint="eastAsia" w:ascii="黑体" w:hAnsi="黑体" w:eastAsia="黑体" w:cs="黑体"/>
          <w:sz w:val="21"/>
          <w:szCs w:val="21"/>
          <w:lang w:val="en-US" w:eastAsia="zh-CN" w:bidi="ar-SA"/>
        </w:rPr>
      </w:pPr>
      <w:r>
        <w:rPr>
          <w:rFonts w:hint="eastAsia" w:ascii="黑体" w:hAnsi="黑体" w:eastAsia="黑体" w:cs="黑体"/>
          <w:sz w:val="21"/>
          <w:szCs w:val="21"/>
          <w:lang w:val="en-US" w:eastAsia="zh-CN" w:bidi="ar-SA"/>
        </w:rPr>
        <w:t>湿筛试验</w:t>
      </w:r>
    </w:p>
    <w:p w14:paraId="54C0009A">
      <w:pPr>
        <w:tabs>
          <w:tab w:val="center" w:pos="4201"/>
          <w:tab w:val="right" w:leader="dot" w:pos="9298"/>
        </w:tabs>
        <w:autoSpaceDE w:val="0"/>
        <w:autoSpaceDN w:val="0"/>
        <w:ind w:firstLine="420" w:firstLineChars="200"/>
        <w:jc w:val="both"/>
        <w:rPr>
          <w:rFonts w:hint="eastAsia" w:ascii="宋体" w:hAnsi="宋体" w:eastAsia="宋体" w:cs="Times New Roman"/>
          <w:sz w:val="21"/>
          <w:highlight w:val="none"/>
          <w:lang w:val="en-US" w:eastAsia="zh-CN" w:bidi="ar-SA"/>
        </w:rPr>
      </w:pPr>
      <w:r>
        <w:rPr>
          <w:rFonts w:hint="eastAsia" w:ascii="宋体" w:hAnsi="宋体" w:eastAsia="宋体" w:cs="Times New Roman"/>
          <w:sz w:val="21"/>
          <w:highlight w:val="none"/>
          <w:lang w:val="en-US" w:eastAsia="zh-CN" w:bidi="ar-SA"/>
        </w:rPr>
        <w:t xml:space="preserve">按 GB/T </w:t>
      </w:r>
      <w:r>
        <w:rPr>
          <w:rFonts w:ascii="宋体" w:hAnsi="宋体" w:eastAsia="宋体" w:cs="Times New Roman"/>
          <w:sz w:val="21"/>
          <w:highlight w:val="none"/>
          <w:lang w:val="en-US" w:eastAsia="zh-CN" w:bidi="ar-SA"/>
        </w:rPr>
        <w:t>16150</w:t>
      </w:r>
      <w:r>
        <w:rPr>
          <w:rFonts w:hint="eastAsia" w:ascii="宋体" w:hAnsi="宋体" w:eastAsia="宋体" w:cs="Times New Roman"/>
          <w:sz w:val="21"/>
          <w:highlight w:val="none"/>
          <w:lang w:val="en-US" w:eastAsia="zh-CN" w:bidi="ar-SA"/>
        </w:rPr>
        <w:t>中4.1进行。</w:t>
      </w:r>
    </w:p>
    <w:p w14:paraId="0A6DCAAF">
      <w:pPr>
        <w:numPr>
          <w:ilvl w:val="1"/>
          <w:numId w:val="2"/>
        </w:numPr>
        <w:spacing w:before="156" w:beforeLines="50" w:after="156" w:afterLines="50"/>
        <w:ind w:left="-2" w:leftChars="-1"/>
        <w:outlineLvl w:val="2"/>
        <w:rPr>
          <w:rFonts w:hint="eastAsia" w:ascii="黑体" w:hAnsi="宋体" w:eastAsia="黑体" w:cs="Times New Roman"/>
          <w:sz w:val="21"/>
          <w:szCs w:val="21"/>
          <w:lang w:val="en-US" w:eastAsia="zh-CN" w:bidi="ar-SA"/>
        </w:rPr>
      </w:pPr>
      <w:r>
        <w:rPr>
          <w:rFonts w:hint="eastAsia" w:ascii="黑体" w:hAnsi="宋体" w:eastAsia="黑体" w:cs="Times New Roman"/>
          <w:sz w:val="21"/>
          <w:szCs w:val="21"/>
          <w:lang w:val="en-US" w:eastAsia="zh-CN" w:bidi="ar-SA"/>
        </w:rPr>
        <w:t>悬浮率</w:t>
      </w:r>
    </w:p>
    <w:p w14:paraId="7B0C526D">
      <w:pPr>
        <w:numPr>
          <w:ilvl w:val="2"/>
          <w:numId w:val="2"/>
        </w:numPr>
        <w:spacing w:before="156" w:beforeLines="50" w:after="156" w:afterLines="50"/>
        <w:ind w:left="0"/>
        <w:outlineLvl w:val="3"/>
        <w:rPr>
          <w:rFonts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气相色谱法</w:t>
      </w:r>
    </w:p>
    <w:p w14:paraId="4FE53281">
      <w:pPr>
        <w:numPr>
          <w:ilvl w:val="3"/>
          <w:numId w:val="2"/>
        </w:numPr>
        <w:tabs>
          <w:tab w:val="left" w:pos="0"/>
        </w:tabs>
        <w:bidi w:val="0"/>
        <w:spacing w:before="50" w:beforeLines="50" w:after="50" w:afterLines="50"/>
        <w:ind w:left="0" w:leftChars="0" w:firstLineChars="0"/>
        <w:outlineLvl w:val="4"/>
        <w:rPr>
          <w:rFonts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测定</w:t>
      </w:r>
    </w:p>
    <w:p w14:paraId="18309E63">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240" w:lineRule="auto"/>
        <w:ind w:firstLine="420" w:firstLineChars="200"/>
        <w:jc w:val="both"/>
        <w:textAlignment w:val="auto"/>
        <w:rPr>
          <w:rFonts w:hint="eastAsia" w:ascii="宋体" w:hAnsi="Times New Roman" w:eastAsia="宋体" w:cs="Times New Roman"/>
          <w:sz w:val="21"/>
          <w:lang w:val="en-US" w:eastAsia="zh-CN" w:bidi="ar-SA"/>
        </w:rPr>
      </w:pPr>
      <w:r>
        <w:rPr>
          <w:rFonts w:hint="eastAsia" w:ascii="宋体" w:hAnsi="宋体" w:eastAsia="宋体" w:cs="Times New Roman"/>
          <w:sz w:val="21"/>
          <w:szCs w:val="21"/>
          <w:highlight w:val="none"/>
          <w:lang w:val="en-US" w:eastAsia="zh-CN" w:bidi="ar-SA"/>
        </w:rPr>
        <w:t>48%规格称取3.0 g（精确至0.000 1 g）的试样。80%规格称取1.5 g（精确至0.000 1 g）的试样。按 GB/T 14825—2023中4.2进行。用40 mL二氯甲烷分两次对剩余的25 mL悬浮液及沉淀物进行萃取，将萃取液全部转移至100 mL具塞瓶中，加入10 mL内标溶液A,用二氯甲烷稀释至刻度，摇匀，过滤。</w:t>
      </w:r>
      <w:r>
        <w:rPr>
          <w:rFonts w:hint="eastAsia" w:ascii="宋体" w:hAnsi="宋体" w:eastAsia="宋体" w:cs="Times New Roman"/>
          <w:sz w:val="21"/>
          <w:highlight w:val="none"/>
          <w:lang w:val="en-US" w:eastAsia="zh-CN" w:bidi="ar-SA"/>
        </w:rPr>
        <w:t>按5.5.1测定莠去津的质量，计算其悬浮率。</w:t>
      </w:r>
    </w:p>
    <w:p w14:paraId="69CC11F5">
      <w:pPr>
        <w:numPr>
          <w:ilvl w:val="3"/>
          <w:numId w:val="2"/>
        </w:numPr>
        <w:tabs>
          <w:tab w:val="left" w:pos="0"/>
        </w:tabs>
        <w:bidi w:val="0"/>
        <w:spacing w:before="50" w:beforeLines="50" w:after="50" w:afterLines="50"/>
        <w:ind w:left="0" w:leftChars="0" w:firstLineChars="0"/>
        <w:outlineLvl w:val="4"/>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计算</w:t>
      </w:r>
    </w:p>
    <w:p w14:paraId="7315F78C">
      <w:pPr>
        <w:tabs>
          <w:tab w:val="center" w:pos="4201"/>
          <w:tab w:val="right" w:leader="dot" w:pos="9298"/>
        </w:tabs>
        <w:autoSpaceDE w:val="0"/>
        <w:autoSpaceDN w:val="0"/>
        <w:ind w:firstLine="420" w:firstLineChars="200"/>
        <w:jc w:val="both"/>
        <w:rPr>
          <w:rFonts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悬浮率按公式</w:t>
      </w:r>
      <w:r>
        <w:rPr>
          <w:rFonts w:ascii="宋体" w:hAnsi="Times New Roman" w:eastAsia="宋体" w:cs="Times New Roman"/>
          <w:sz w:val="21"/>
          <w:lang w:val="en-US" w:eastAsia="zh-CN" w:bidi="ar-SA"/>
        </w:rPr>
        <w:t>(</w:t>
      </w:r>
      <w:r>
        <w:rPr>
          <w:rFonts w:hint="eastAsia" w:ascii="宋体" w:hAnsi="Times New Roman" w:eastAsia="宋体" w:cs="Times New Roman"/>
          <w:sz w:val="21"/>
          <w:lang w:val="en-US" w:eastAsia="zh-CN" w:bidi="ar-SA"/>
        </w:rPr>
        <w:t>4</w:t>
      </w:r>
      <w:r>
        <w:rPr>
          <w:rFonts w:ascii="宋体" w:hAnsi="Times New Roman" w:eastAsia="宋体" w:cs="Times New Roman"/>
          <w:sz w:val="21"/>
          <w:lang w:val="en-US" w:eastAsia="zh-CN" w:bidi="ar-SA"/>
        </w:rPr>
        <w:t>)</w:t>
      </w:r>
      <w:r>
        <w:rPr>
          <w:rFonts w:hint="eastAsia" w:ascii="宋体" w:hAnsi="Times New Roman" w:eastAsia="宋体" w:cs="Times New Roman"/>
          <w:sz w:val="21"/>
          <w:lang w:val="en-US" w:eastAsia="zh-CN" w:bidi="ar-SA"/>
        </w:rPr>
        <w:t>计算：</w:t>
      </w:r>
    </w:p>
    <w:p w14:paraId="7FB9FD90">
      <w:pPr>
        <w:autoSpaceDE w:val="0"/>
        <w:autoSpaceDN w:val="0"/>
        <w:snapToGrid w:val="0"/>
        <w:ind w:firstLine="0" w:firstLineChars="0"/>
        <w:jc w:val="right"/>
        <w:rPr>
          <w:rFonts w:ascii="宋体" w:hAnsi="Times New Roman" w:eastAsia="宋体" w:cs="Times New Roman"/>
          <w:sz w:val="21"/>
          <w:lang w:val="en-US" w:eastAsia="zh-CN" w:bidi="ar-SA"/>
        </w:rPr>
      </w:pPr>
      <w:r>
        <w:rPr>
          <w:rFonts w:hint="default" w:hAnsi="宋体" w:eastAsia="宋体"/>
          <w:position w:val="-30"/>
          <w:lang w:val="en-US" w:eastAsia="zh-CN"/>
        </w:rPr>
        <w:object>
          <v:shape id="_x0000_i1028" o:spt="75" alt="" type="#_x0000_t75" style="height:34pt;width:347pt;" o:ole="t" filled="f" o:preferrelative="t" stroked="f" coordsize="21600,21600">
            <v:path/>
            <v:fill on="f" focussize="0,0"/>
            <v:stroke on="f"/>
            <v:imagedata r:id="rId23" o:title=""/>
            <o:lock v:ext="edit" aspectratio="t"/>
            <w10:wrap type="none"/>
            <w10:anchorlock/>
          </v:shape>
          <o:OLEObject Type="Embed" ProgID="Equation.3" ShapeID="_x0000_i1028" DrawAspect="Content" ObjectID="_1468075728" r:id="rId22">
            <o:LockedField>false</o:LockedField>
          </o:OLEObject>
        </w:object>
      </w:r>
    </w:p>
    <w:p w14:paraId="7DC6DC57">
      <w:pPr>
        <w:tabs>
          <w:tab w:val="center" w:pos="4201"/>
          <w:tab w:val="right" w:leader="dot" w:pos="9298"/>
        </w:tabs>
        <w:autoSpaceDE w:val="0"/>
        <w:autoSpaceDN w:val="0"/>
        <w:ind w:firstLine="420" w:firstLineChars="200"/>
        <w:jc w:val="both"/>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mc:AlternateContent>
          <mc:Choice Requires="wps">
            <w:drawing>
              <wp:anchor distT="0" distB="0" distL="114300" distR="114300" simplePos="0" relativeHeight="251673600"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27" name="直接连接符 27"/>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1.5pt;margin-top:3.65pt;height:0pt;width:0.05pt;z-index:251673600;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oGb+nTAAAABQEAAA8A&#10;AAAAAAAAAQAgAAAAIgAAAGRycy9kb3ducmV2LnhtbFBLAQIUABQAAAAIAIdO4kB8VPQB4wEAALQD&#10;AAAOAAAAAAAAAAEAIAAAACIBAABkcnMvZTJvRG9jLnhtbFBLBQYAAAAABgAGAFkBAAB3BQAAAAA=&#10;">
                <v:fill on="f" focussize="0,0"/>
                <v:stroke color="#000000" joinstyle="round"/>
                <v:imagedata o:title=""/>
                <o:lock v:ext="edit" aspectratio="f"/>
              </v:line>
            </w:pict>
          </mc:Fallback>
        </mc:AlternateContent>
      </w:r>
      <w:r>
        <w:rPr>
          <w:rFonts w:hint="eastAsia" w:ascii="宋体" w:hAnsi="Times New Roman" w:eastAsia="宋体" w:cs="Times New Roman"/>
          <w:sz w:val="21"/>
          <w:lang w:val="en-US" w:eastAsia="zh-CN" w:bidi="ar-SA"/>
        </w:rPr>
        <w:t>式中：</w:t>
      </w:r>
      <w:r>
        <w:rPr>
          <w:rFonts w:ascii="宋体" w:hAnsi="Times New Roman" w:eastAsia="宋体" w:cs="Times New Roman"/>
          <w:sz w:val="21"/>
          <w:lang w:val="en-US" w:eastAsia="zh-CN" w:bidi="ar-SA"/>
        </w:rPr>
        <w:t xml:space="preserve"> </w:t>
      </w:r>
    </w:p>
    <w:p w14:paraId="6E26A1BB">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 w:val="0"/>
          <w:iCs/>
          <w:sz w:val="21"/>
          <w:vertAlign w:val="subscript"/>
          <w:lang w:val="en-US" w:eastAsia="zh-CN" w:bidi="ar"/>
        </w:rPr>
        <w:t>3</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—悬浮率，%；</w:t>
      </w:r>
    </w:p>
    <w:p w14:paraId="76AF92AE">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m</w:t>
      </w:r>
      <w:r>
        <w:rPr>
          <w:rFonts w:hint="eastAsia" w:ascii="宋体" w:hAnsi="宋体" w:eastAsia="宋体" w:cs="宋体"/>
          <w:iCs/>
          <w:sz w:val="21"/>
          <w:vertAlign w:val="subscript"/>
          <w:lang w:val="en-US" w:eastAsia="zh-CN" w:bidi="ar-SA"/>
        </w:rPr>
        <w:t>8</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—试样质量的数值，单位为克</w:t>
      </w:r>
      <w:r>
        <w:rPr>
          <w:rFonts w:hint="eastAsia" w:ascii="宋体" w:hAnsi="宋体" w:eastAsia="宋体" w:cs="宋体"/>
          <w:iCs/>
          <w:kern w:val="0"/>
          <w:sz w:val="21"/>
          <w:szCs w:val="20"/>
          <w:lang w:val="en-US" w:eastAsia="zh-CN" w:bidi="ar"/>
        </w:rPr>
        <w:t>（g）</w:t>
      </w:r>
      <w:r>
        <w:rPr>
          <w:rFonts w:hint="eastAsia" w:ascii="宋体" w:hAnsi="宋体" w:eastAsia="宋体" w:cs="宋体"/>
          <w:sz w:val="21"/>
          <w:lang w:val="en-US" w:eastAsia="zh-CN" w:bidi="ar-SA"/>
        </w:rPr>
        <w:t>；</w:t>
      </w:r>
    </w:p>
    <w:p w14:paraId="71B8ABAB">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Cs/>
          <w:sz w:val="21"/>
          <w:vertAlign w:val="subscript"/>
          <w:lang w:val="en-US" w:eastAsia="zh-CN" w:bidi="ar-SA"/>
        </w:rPr>
        <w:t>1</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—试样中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质量分数，%；</w:t>
      </w:r>
    </w:p>
    <w:p w14:paraId="5B3F21E3">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r</w:t>
      </w:r>
      <w:r>
        <w:rPr>
          <w:rFonts w:hint="eastAsia" w:ascii="宋体" w:hAnsi="宋体" w:eastAsia="宋体" w:cs="宋体"/>
          <w:sz w:val="21"/>
          <w:vertAlign w:val="subscript"/>
          <w:lang w:val="en-US" w:eastAsia="zh-CN" w:bidi="ar-SA"/>
        </w:rPr>
        <w:t>6</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w:t>
      </w:r>
      <w:r>
        <w:rPr>
          <w:rFonts w:ascii="宋体" w:hAnsi="宋体" w:eastAsia="宋体" w:cs="Times New Roman"/>
          <w:sz w:val="21"/>
          <w:lang w:val="en-US" w:eastAsia="zh-CN" w:bidi="ar-SA"/>
        </w:rPr>
        <w:t>试样溶液中，</w:t>
      </w:r>
      <w:r>
        <w:rPr>
          <w:rFonts w:hint="eastAsia" w:ascii="宋体" w:hAnsi="宋体" w:eastAsia="宋体" w:cs="Times New Roman"/>
          <w:sz w:val="21"/>
          <w:lang w:val="en-US" w:eastAsia="zh-CN" w:bidi="ar-SA"/>
        </w:rPr>
        <w:t>莠去津与内标物峰</w:t>
      </w:r>
      <w:r>
        <w:rPr>
          <w:rFonts w:ascii="宋体" w:hAnsi="宋体" w:eastAsia="宋体" w:cs="Times New Roman"/>
          <w:sz w:val="21"/>
          <w:lang w:val="en-US" w:eastAsia="zh-CN" w:bidi="ar-SA"/>
        </w:rPr>
        <w:t>面积</w:t>
      </w:r>
      <w:r>
        <w:rPr>
          <w:rFonts w:hint="eastAsia" w:ascii="宋体" w:hAnsi="宋体" w:eastAsia="宋体" w:cs="宋体"/>
          <w:sz w:val="21"/>
          <w:lang w:val="en-US" w:eastAsia="zh-CN" w:bidi="ar-SA"/>
        </w:rPr>
        <w:t>比的平均值；</w:t>
      </w:r>
    </w:p>
    <w:p w14:paraId="454DE185">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m</w:t>
      </w:r>
      <w:r>
        <w:rPr>
          <w:rFonts w:hint="eastAsia" w:ascii="宋体" w:hAnsi="宋体" w:eastAsia="宋体" w:cs="宋体"/>
          <w:sz w:val="21"/>
          <w:vertAlign w:val="subscript"/>
          <w:lang w:val="en-US" w:eastAsia="zh-CN" w:bidi="ar-SA"/>
        </w:rPr>
        <w:t>7</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标样质量的数值，单位为克</w:t>
      </w:r>
      <w:r>
        <w:rPr>
          <w:rFonts w:hint="eastAsia" w:ascii="宋体" w:hAnsi="宋体" w:eastAsia="宋体" w:cs="宋体"/>
          <w:iCs/>
          <w:kern w:val="0"/>
          <w:sz w:val="21"/>
          <w:szCs w:val="20"/>
          <w:lang w:val="en-US" w:eastAsia="zh-CN" w:bidi="ar"/>
        </w:rPr>
        <w:t>（g）</w:t>
      </w:r>
      <w:r>
        <w:rPr>
          <w:rFonts w:hint="eastAsia" w:ascii="宋体" w:hAnsi="宋体" w:eastAsia="宋体" w:cs="宋体"/>
          <w:sz w:val="21"/>
          <w:lang w:val="en-US" w:eastAsia="zh-CN" w:bidi="ar-SA"/>
        </w:rPr>
        <w:t>；</w:t>
      </w:r>
    </w:p>
    <w:p w14:paraId="58E58492">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 w:val="0"/>
          <w:iCs/>
          <w:sz w:val="21"/>
          <w:vertAlign w:val="subscript"/>
          <w:lang w:val="en-US" w:eastAsia="zh-CN" w:bidi="ar"/>
        </w:rPr>
        <w:t>b</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—标样中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质量分数，%；</w:t>
      </w:r>
    </w:p>
    <w:p w14:paraId="214C8CEF">
      <w:pPr>
        <w:tabs>
          <w:tab w:val="center" w:pos="4201"/>
          <w:tab w:val="right" w:leader="dot" w:pos="9298"/>
        </w:tabs>
        <w:autoSpaceDE w:val="0"/>
        <w:autoSpaceDN w:val="0"/>
        <w:spacing w:line="240" w:lineRule="auto"/>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r</w:t>
      </w:r>
      <w:r>
        <w:rPr>
          <w:rFonts w:hint="eastAsia" w:ascii="宋体" w:hAnsi="宋体" w:eastAsia="宋体" w:cs="宋体"/>
          <w:sz w:val="21"/>
          <w:vertAlign w:val="subscript"/>
          <w:lang w:val="en-US" w:eastAsia="zh-CN" w:bidi="ar-SA"/>
        </w:rPr>
        <w:t>5</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w:t>
      </w:r>
      <w:r>
        <w:rPr>
          <w:rFonts w:ascii="宋体" w:hAnsi="宋体" w:eastAsia="宋体" w:cs="Times New Roman"/>
          <w:sz w:val="21"/>
          <w:lang w:val="en-US" w:eastAsia="zh-CN" w:bidi="ar-SA"/>
        </w:rPr>
        <w:t>标样溶液中，</w:t>
      </w:r>
      <w:r>
        <w:rPr>
          <w:rFonts w:hint="eastAsia" w:ascii="宋体" w:hAnsi="宋体" w:eastAsia="宋体" w:cs="Times New Roman"/>
          <w:sz w:val="21"/>
          <w:lang w:val="en-US" w:eastAsia="zh-CN" w:bidi="ar-SA"/>
        </w:rPr>
        <w:t>莠去津与内标物峰</w:t>
      </w:r>
      <w:r>
        <w:rPr>
          <w:rFonts w:ascii="宋体" w:hAnsi="宋体" w:eastAsia="宋体" w:cs="Times New Roman"/>
          <w:sz w:val="21"/>
          <w:lang w:val="en-US" w:eastAsia="zh-CN" w:bidi="ar-SA"/>
        </w:rPr>
        <w:t>面积</w:t>
      </w:r>
      <w:r>
        <w:rPr>
          <w:rFonts w:hint="eastAsia" w:ascii="宋体" w:hAnsi="宋体" w:eastAsia="宋体" w:cs="宋体"/>
          <w:sz w:val="21"/>
          <w:lang w:val="en-US" w:eastAsia="zh-CN" w:bidi="ar-SA"/>
        </w:rPr>
        <w:t>比的平均值；</w:t>
      </w:r>
    </w:p>
    <w:p w14:paraId="584AA400">
      <w:pPr>
        <w:tabs>
          <w:tab w:val="center" w:pos="4201"/>
          <w:tab w:val="right" w:leader="dot" w:pos="9298"/>
        </w:tabs>
        <w:autoSpaceDE w:val="0"/>
        <w:autoSpaceDN w:val="0"/>
        <w:spacing w:line="240" w:lineRule="auto"/>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111.1</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—换算系数。</w:t>
      </w:r>
    </w:p>
    <w:p w14:paraId="1D5D9CC7">
      <w:pPr>
        <w:numPr>
          <w:ilvl w:val="2"/>
          <w:numId w:val="2"/>
        </w:numPr>
        <w:spacing w:before="156" w:beforeLines="50" w:after="156" w:afterLines="50"/>
        <w:ind w:left="0"/>
        <w:outlineLvl w:val="3"/>
        <w:rPr>
          <w:rFonts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液相色谱法</w:t>
      </w:r>
    </w:p>
    <w:p w14:paraId="39723277">
      <w:pPr>
        <w:numPr>
          <w:ilvl w:val="3"/>
          <w:numId w:val="2"/>
        </w:numPr>
        <w:tabs>
          <w:tab w:val="left" w:pos="0"/>
        </w:tabs>
        <w:bidi w:val="0"/>
        <w:spacing w:before="50" w:beforeLines="50" w:after="50" w:afterLines="50"/>
        <w:ind w:left="0" w:leftChars="0" w:firstLineChars="0"/>
        <w:outlineLvl w:val="4"/>
        <w:rPr>
          <w:rFonts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测定</w:t>
      </w:r>
    </w:p>
    <w:p w14:paraId="6BF55B9D">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240" w:lineRule="auto"/>
        <w:ind w:firstLine="420" w:firstLineChars="200"/>
        <w:jc w:val="both"/>
        <w:textAlignment w:val="auto"/>
        <w:rPr>
          <w:rFonts w:hint="eastAsia" w:ascii="宋体" w:hAnsi="Times New Roman" w:eastAsia="宋体" w:cs="Times New Roman"/>
          <w:sz w:val="21"/>
          <w:lang w:val="en-US" w:eastAsia="zh-CN" w:bidi="ar-SA"/>
        </w:rPr>
      </w:pPr>
      <w:r>
        <w:rPr>
          <w:rFonts w:hint="eastAsia" w:ascii="宋体" w:hAnsi="宋体" w:eastAsia="宋体" w:cs="Times New Roman"/>
          <w:sz w:val="21"/>
          <w:szCs w:val="21"/>
          <w:highlight w:val="none"/>
          <w:lang w:val="en-US" w:eastAsia="zh-CN" w:bidi="ar-SA"/>
        </w:rPr>
        <w:t>48%规格称取3.0 g（精确至0.000 1 g）的试样。80%规格称取1.5 g（精确至0.000 1 g）的试样。按 GB/T 14825—2023中4.2进行。将剩余的25 mL的</w:t>
      </w:r>
      <w:r>
        <w:rPr>
          <w:rFonts w:hint="eastAsia" w:ascii="宋体" w:hAnsi="宋体" w:eastAsia="宋体" w:cs="Times New Roman"/>
          <w:sz w:val="21"/>
          <w:lang w:val="en-US" w:eastAsia="zh-CN" w:bidi="ar-SA"/>
        </w:rPr>
        <w:t>悬浮液及沉淀物用60 mL甲醇分3</w:t>
      </w:r>
      <w:r>
        <w:rPr>
          <w:rFonts w:ascii="宋体" w:hAnsi="宋体" w:eastAsia="宋体" w:cs="Times New Roman"/>
          <w:sz w:val="21"/>
          <w:lang w:val="en-US" w:eastAsia="zh-CN" w:bidi="ar-SA"/>
        </w:rPr>
        <w:t>次全部洗入100 mL容量瓶中</w:t>
      </w:r>
      <w:r>
        <w:rPr>
          <w:rFonts w:hint="eastAsia" w:ascii="宋体" w:hAnsi="宋体" w:eastAsia="宋体" w:cs="Times New Roman"/>
          <w:sz w:val="21"/>
          <w:lang w:val="en-US" w:eastAsia="zh-CN" w:bidi="ar-SA"/>
        </w:rPr>
        <w:t>，在超声下振荡5 min，恢复至室温，用甲醇定容，摇匀，过滤。用移液管移取上述滤液10 mL于50 mL容量瓶中，用甲醇稀释至刻度，摇匀，过滤。</w:t>
      </w:r>
      <w:r>
        <w:rPr>
          <w:rFonts w:hint="eastAsia" w:ascii="宋体" w:hAnsi="宋体" w:eastAsia="宋体" w:cs="Times New Roman"/>
          <w:sz w:val="21"/>
          <w:highlight w:val="none"/>
          <w:lang w:val="en-US" w:eastAsia="zh-CN" w:bidi="ar-SA"/>
        </w:rPr>
        <w:t>按5.5.2测定莠去津的质量，计算其悬浮率。</w:t>
      </w:r>
    </w:p>
    <w:p w14:paraId="1D9C0794">
      <w:pPr>
        <w:numPr>
          <w:ilvl w:val="3"/>
          <w:numId w:val="2"/>
        </w:numPr>
        <w:tabs>
          <w:tab w:val="left" w:pos="0"/>
        </w:tabs>
        <w:bidi w:val="0"/>
        <w:spacing w:before="50" w:beforeLines="50" w:after="50" w:afterLines="50"/>
        <w:ind w:left="0" w:leftChars="0" w:firstLineChars="0"/>
        <w:outlineLvl w:val="4"/>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计算</w:t>
      </w:r>
    </w:p>
    <w:p w14:paraId="6DB577E2">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悬浮率</w:t>
      </w:r>
      <w:r>
        <w:rPr>
          <w:rFonts w:ascii="宋体" w:hAnsi="宋体"/>
          <w:kern w:val="0"/>
          <w:szCs w:val="20"/>
        </w:rPr>
        <w:t>按</w:t>
      </w:r>
      <w:r>
        <w:rPr>
          <w:rFonts w:hint="eastAsia" w:ascii="宋体" w:hAnsi="宋体"/>
          <w:kern w:val="0"/>
          <w:szCs w:val="20"/>
        </w:rPr>
        <w:t>式</w:t>
      </w:r>
      <w:r>
        <w:rPr>
          <w:rFonts w:ascii="宋体" w:hAnsi="宋体"/>
          <w:kern w:val="0"/>
          <w:szCs w:val="20"/>
        </w:rPr>
        <w:t>（</w:t>
      </w:r>
      <w:r>
        <w:rPr>
          <w:rFonts w:hint="eastAsia" w:ascii="宋体" w:hAnsi="宋体"/>
          <w:kern w:val="0"/>
          <w:szCs w:val="20"/>
          <w:lang w:val="en-US" w:eastAsia="zh-CN"/>
        </w:rPr>
        <w:t>5</w:t>
      </w:r>
      <w:r>
        <w:rPr>
          <w:rFonts w:ascii="宋体" w:hAnsi="宋体"/>
          <w:kern w:val="0"/>
          <w:szCs w:val="20"/>
        </w:rPr>
        <w:t>）</w:t>
      </w:r>
      <w:r>
        <w:rPr>
          <w:rFonts w:hint="eastAsia" w:ascii="宋体" w:hAnsi="宋体"/>
          <w:kern w:val="0"/>
          <w:szCs w:val="20"/>
        </w:rPr>
        <w:t>计算</w:t>
      </w:r>
      <w:r>
        <w:rPr>
          <w:rFonts w:ascii="宋体" w:hAnsi="宋体"/>
          <w:kern w:val="0"/>
          <w:szCs w:val="20"/>
        </w:rPr>
        <w:t>：</w:t>
      </w:r>
    </w:p>
    <w:p w14:paraId="0EC89BC1">
      <w:pPr>
        <w:widowControl/>
        <w:tabs>
          <w:tab w:val="center" w:pos="4201"/>
          <w:tab w:val="right" w:leader="dot" w:pos="9298"/>
        </w:tabs>
        <w:autoSpaceDE w:val="0"/>
        <w:autoSpaceDN w:val="0"/>
        <w:ind w:firstLine="420" w:firstLineChars="200"/>
        <w:jc w:val="right"/>
      </w:pPr>
      <w:r>
        <w:rPr>
          <w:rFonts w:hint="default"/>
          <w:position w:val="-30"/>
          <w:lang w:val="en-US" w:eastAsia="zh-CN"/>
        </w:rPr>
        <w:object>
          <v:shape id="_x0000_i1029" o:spt="75" alt="" type="#_x0000_t75" style="height:34pt;width:335pt;" o:ole="t" filled="f" o:preferrelative="t" stroked="f" coordsize="21600,21600">
            <v:path/>
            <v:fill on="f" focussize="0,0"/>
            <v:stroke on="f"/>
            <v:imagedata r:id="rId25" o:title=""/>
            <o:lock v:ext="edit" aspectratio="t"/>
            <w10:wrap type="none"/>
            <w10:anchorlock/>
          </v:shape>
          <o:OLEObject Type="Embed" ProgID="Equation.3" ShapeID="_x0000_i1029" DrawAspect="Content" ObjectID="_1468075729" r:id="rId24">
            <o:LockedField>false</o:LockedField>
          </o:OLEObject>
        </w:object>
      </w:r>
    </w:p>
    <w:p w14:paraId="102EB32C">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式中：</w:t>
      </w:r>
    </w:p>
    <w:p w14:paraId="47820CD6">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 w:val="0"/>
          <w:iCs/>
          <w:sz w:val="21"/>
          <w:vertAlign w:val="subscript"/>
          <w:lang w:val="en-US" w:eastAsia="zh-CN" w:bidi="ar"/>
        </w:rPr>
        <w:t>3</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—悬浮率，%；</w:t>
      </w:r>
    </w:p>
    <w:p w14:paraId="333BAF22">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m</w:t>
      </w:r>
      <w:r>
        <w:rPr>
          <w:rFonts w:hint="eastAsia" w:ascii="宋体" w:hAnsi="宋体" w:eastAsia="宋体" w:cs="宋体"/>
          <w:iCs/>
          <w:sz w:val="21"/>
          <w:vertAlign w:val="subscript"/>
          <w:lang w:val="en-US" w:eastAsia="zh-CN" w:bidi="ar-SA"/>
        </w:rPr>
        <w:t>10</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—试样质量的数值，单位为克</w:t>
      </w:r>
      <w:r>
        <w:rPr>
          <w:rFonts w:hint="eastAsia" w:ascii="宋体" w:hAnsi="宋体" w:eastAsia="宋体" w:cs="宋体"/>
          <w:iCs/>
          <w:kern w:val="0"/>
          <w:sz w:val="21"/>
          <w:szCs w:val="20"/>
          <w:lang w:val="en-US" w:eastAsia="zh-CN" w:bidi="ar"/>
        </w:rPr>
        <w:t>（g）</w:t>
      </w:r>
      <w:r>
        <w:rPr>
          <w:rFonts w:hint="eastAsia" w:ascii="宋体" w:hAnsi="宋体" w:eastAsia="宋体" w:cs="宋体"/>
          <w:sz w:val="21"/>
          <w:lang w:val="en-US" w:eastAsia="zh-CN" w:bidi="ar-SA"/>
        </w:rPr>
        <w:t>；</w:t>
      </w:r>
    </w:p>
    <w:p w14:paraId="2863F976">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Cs/>
          <w:sz w:val="21"/>
          <w:vertAlign w:val="subscript"/>
          <w:lang w:val="en-US" w:eastAsia="zh-CN" w:bidi="ar-SA"/>
        </w:rPr>
        <w:t>1</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—试样中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质量分数，%；</w:t>
      </w:r>
    </w:p>
    <w:p w14:paraId="05D7CF32">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iCs/>
          <w:sz w:val="21"/>
          <w:vertAlign w:val="baseline"/>
          <w:lang w:val="en-US" w:eastAsia="zh-CN" w:bidi="ar-SA"/>
        </w:rPr>
        <w:t>A</w:t>
      </w:r>
      <w:r>
        <w:rPr>
          <w:rFonts w:hint="eastAsia" w:ascii="宋体" w:hAnsi="宋体" w:eastAsia="宋体" w:cs="宋体"/>
          <w:sz w:val="21"/>
          <w:vertAlign w:val="subscript"/>
          <w:lang w:val="en-US" w:eastAsia="zh-CN" w:bidi="ar-SA"/>
        </w:rPr>
        <w:t>4</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—试样溶液中，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峰面积的平均值；</w:t>
      </w:r>
    </w:p>
    <w:p w14:paraId="3E893111">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m</w:t>
      </w:r>
      <w:r>
        <w:rPr>
          <w:rFonts w:hint="eastAsia" w:ascii="宋体" w:hAnsi="宋体" w:eastAsia="宋体" w:cs="宋体"/>
          <w:sz w:val="21"/>
          <w:vertAlign w:val="subscript"/>
          <w:lang w:val="en-US" w:eastAsia="zh-CN" w:bidi="ar-SA"/>
        </w:rPr>
        <w:t>9</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标样的质量的数值，单位为克</w:t>
      </w:r>
      <w:r>
        <w:rPr>
          <w:rFonts w:hint="eastAsia" w:ascii="宋体" w:hAnsi="宋体" w:eastAsia="宋体" w:cs="宋体"/>
          <w:iCs/>
          <w:kern w:val="0"/>
          <w:sz w:val="21"/>
          <w:szCs w:val="20"/>
          <w:lang w:val="en-US" w:eastAsia="zh-CN" w:bidi="ar"/>
        </w:rPr>
        <w:t>（g）</w:t>
      </w:r>
      <w:r>
        <w:rPr>
          <w:rFonts w:hint="eastAsia" w:ascii="宋体" w:hAnsi="宋体" w:eastAsia="宋体" w:cs="宋体"/>
          <w:sz w:val="21"/>
          <w:lang w:val="en-US" w:eastAsia="zh-CN" w:bidi="ar-SA"/>
        </w:rPr>
        <w:t>；</w:t>
      </w:r>
    </w:p>
    <w:p w14:paraId="3A534DFB">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
        </w:rPr>
        <w:t>w</w:t>
      </w:r>
      <w:r>
        <w:rPr>
          <w:rFonts w:hint="eastAsia" w:ascii="宋体" w:hAnsi="宋体" w:eastAsia="宋体" w:cs="宋体"/>
          <w:i w:val="0"/>
          <w:iCs/>
          <w:sz w:val="21"/>
          <w:vertAlign w:val="subscript"/>
          <w:lang w:val="en-US" w:eastAsia="zh-CN" w:bidi="ar"/>
        </w:rPr>
        <w:t>b</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—标样中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质量分数，%；</w:t>
      </w:r>
    </w:p>
    <w:p w14:paraId="1B7B4D36">
      <w:pPr>
        <w:tabs>
          <w:tab w:val="center" w:pos="4201"/>
          <w:tab w:val="right" w:leader="dot" w:pos="9298"/>
        </w:tabs>
        <w:autoSpaceDE w:val="0"/>
        <w:autoSpaceDN w:val="0"/>
        <w:spacing w:line="240" w:lineRule="auto"/>
        <w:ind w:firstLine="420" w:firstLineChars="200"/>
        <w:jc w:val="both"/>
        <w:rPr>
          <w:rFonts w:hint="eastAsia" w:ascii="宋体" w:hAnsi="宋体" w:eastAsia="宋体" w:cs="宋体"/>
          <w:sz w:val="21"/>
          <w:lang w:val="en-US" w:eastAsia="zh-CN" w:bidi="ar-SA"/>
        </w:rPr>
      </w:pPr>
      <w:r>
        <w:rPr>
          <w:rFonts w:hint="eastAsia" w:ascii="宋体" w:hAnsi="宋体" w:eastAsia="宋体" w:cs="宋体"/>
          <w:i/>
          <w:sz w:val="21"/>
          <w:lang w:val="en-US" w:eastAsia="zh-CN" w:bidi="ar-SA"/>
        </w:rPr>
        <w:t>A</w:t>
      </w:r>
      <w:r>
        <w:rPr>
          <w:rFonts w:hint="eastAsia" w:ascii="宋体" w:hAnsi="宋体" w:eastAsia="宋体" w:cs="宋体"/>
          <w:sz w:val="21"/>
          <w:vertAlign w:val="subscript"/>
          <w:lang w:val="en-US" w:eastAsia="zh-CN" w:bidi="ar-SA"/>
        </w:rPr>
        <w:t>3</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—标样溶液中，</w:t>
      </w:r>
      <w:r>
        <w:rPr>
          <w:rFonts w:hint="eastAsia" w:ascii="宋体" w:hAnsi="宋体" w:eastAsia="宋体" w:cs="Times New Roman"/>
          <w:sz w:val="21"/>
          <w:lang w:val="en-US" w:eastAsia="zh-CN" w:bidi="ar-SA"/>
        </w:rPr>
        <w:t>莠去津</w:t>
      </w:r>
      <w:r>
        <w:rPr>
          <w:rFonts w:hint="eastAsia" w:ascii="宋体" w:hAnsi="宋体" w:eastAsia="宋体" w:cs="宋体"/>
          <w:sz w:val="21"/>
          <w:lang w:val="en-US" w:eastAsia="zh-CN" w:bidi="ar-SA"/>
        </w:rPr>
        <w:t>峰面积的平均值；</w:t>
      </w:r>
    </w:p>
    <w:p w14:paraId="77F87E1D">
      <w:pPr>
        <w:tabs>
          <w:tab w:val="center" w:pos="4201"/>
          <w:tab w:val="right" w:leader="dot" w:pos="9298"/>
        </w:tabs>
        <w:autoSpaceDE w:val="0"/>
        <w:autoSpaceDN w:val="0"/>
        <w:spacing w:line="240" w:lineRule="auto"/>
        <w:ind w:firstLine="420" w:firstLineChars="200"/>
        <w:jc w:val="both"/>
        <w:rPr>
          <w:rFonts w:hint="default" w:ascii="宋体" w:hAnsi="宋体" w:eastAsia="宋体" w:cs="宋体"/>
          <w:sz w:val="21"/>
          <w:lang w:val="en-US" w:eastAsia="zh-CN" w:bidi="ar-SA"/>
        </w:rPr>
      </w:pPr>
      <w:r>
        <w:rPr>
          <w:rFonts w:hint="eastAsia" w:ascii="宋体" w:hAnsi="宋体" w:eastAsia="宋体" w:cs="宋体"/>
          <w:i/>
          <w:iCs/>
          <w:sz w:val="21"/>
          <w:lang w:val="en-US" w:eastAsia="zh-CN" w:bidi="ar-SA"/>
        </w:rPr>
        <w:t>n</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—样品的稀释倍数,</w:t>
      </w:r>
      <w:r>
        <w:rPr>
          <w:rFonts w:hint="eastAsia" w:ascii="宋体" w:hAnsi="宋体" w:eastAsia="宋体" w:cs="宋体"/>
          <w:i/>
          <w:iCs/>
          <w:sz w:val="21"/>
          <w:lang w:val="en-US" w:eastAsia="zh-CN" w:bidi="ar-SA"/>
        </w:rPr>
        <w:t>n</w:t>
      </w:r>
      <w:r>
        <w:rPr>
          <w:rFonts w:hint="eastAsia" w:ascii="宋体" w:hAnsi="宋体" w:eastAsia="宋体" w:cs="宋体"/>
          <w:sz w:val="21"/>
          <w:lang w:val="en-US" w:eastAsia="zh-CN" w:bidi="ar-SA"/>
        </w:rPr>
        <w:t>=5；</w:t>
      </w:r>
    </w:p>
    <w:p w14:paraId="3240F3F5">
      <w:pPr>
        <w:tabs>
          <w:tab w:val="center" w:pos="4201"/>
          <w:tab w:val="right" w:leader="dot" w:pos="9298"/>
        </w:tabs>
        <w:autoSpaceDE w:val="0"/>
        <w:autoSpaceDN w:val="0"/>
        <w:spacing w:line="240" w:lineRule="auto"/>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111.1</w:t>
      </w:r>
      <w:r>
        <w:rPr>
          <w:rFonts w:hint="eastAsia" w:ascii="宋体" w:hAnsi="宋体" w:eastAsia="宋体" w:cs="宋体"/>
          <w:spacing w:val="-60"/>
          <w:sz w:val="21"/>
          <w:lang w:val="en-US" w:eastAsia="zh-CN" w:bidi="ar-SA"/>
        </w:rPr>
        <w:t>—</w:t>
      </w:r>
      <w:r>
        <w:rPr>
          <w:rFonts w:hint="eastAsia" w:ascii="宋体" w:hAnsi="宋体" w:eastAsia="宋体" w:cs="宋体"/>
          <w:sz w:val="21"/>
          <w:lang w:val="en-US" w:eastAsia="zh-CN" w:bidi="ar-SA"/>
        </w:rPr>
        <w:t>—换算系数。</w:t>
      </w:r>
    </w:p>
    <w:p w14:paraId="6CDDD034">
      <w:pPr>
        <w:numPr>
          <w:ilvl w:val="1"/>
          <w:numId w:val="2"/>
        </w:numPr>
        <w:spacing w:before="156" w:beforeLines="50" w:after="156" w:afterLines="50"/>
        <w:ind w:left="-2" w:leftChars="-1"/>
        <w:outlineLvl w:val="2"/>
        <w:rPr>
          <w:rFonts w:hint="eastAsia" w:ascii="黑体" w:hAnsi="宋体" w:eastAsia="黑体" w:cs="Times New Roman"/>
          <w:sz w:val="21"/>
          <w:szCs w:val="21"/>
          <w:lang w:val="en-US" w:eastAsia="zh-CN" w:bidi="ar-SA"/>
        </w:rPr>
      </w:pPr>
      <w:r>
        <w:rPr>
          <w:rFonts w:hint="eastAsia" w:ascii="黑体" w:hAnsi="宋体" w:eastAsia="黑体" w:cs="Times New Roman"/>
          <w:sz w:val="21"/>
          <w:szCs w:val="21"/>
          <w:lang w:val="en-US" w:eastAsia="zh-CN" w:bidi="ar-SA"/>
        </w:rPr>
        <w:t>持久起泡性</w:t>
      </w:r>
    </w:p>
    <w:p w14:paraId="4057AA2B">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按GB/T 28137进行。</w:t>
      </w:r>
    </w:p>
    <w:p w14:paraId="17F6A2F0">
      <w:pPr>
        <w:numPr>
          <w:ilvl w:val="1"/>
          <w:numId w:val="2"/>
        </w:numPr>
        <w:spacing w:before="156" w:beforeLines="50" w:after="156" w:afterLines="50"/>
        <w:ind w:left="-2" w:leftChars="-1"/>
        <w:outlineLvl w:val="2"/>
        <w:rPr>
          <w:rFonts w:hint="eastAsia" w:ascii="黑体" w:hAnsi="宋体" w:eastAsia="黑体" w:cs="Times New Roman"/>
          <w:sz w:val="21"/>
          <w:szCs w:val="21"/>
          <w:lang w:val="en-US" w:eastAsia="zh-CN" w:bidi="ar-SA"/>
        </w:rPr>
      </w:pPr>
      <w:r>
        <w:rPr>
          <w:rFonts w:hint="eastAsia" w:ascii="黑体" w:hAnsi="宋体" w:eastAsia="黑体" w:cs="Times New Roman"/>
          <w:sz w:val="21"/>
          <w:szCs w:val="21"/>
          <w:lang w:val="en-US" w:eastAsia="zh-CN" w:bidi="ar-SA"/>
        </w:rPr>
        <w:t>润湿时间</w:t>
      </w:r>
    </w:p>
    <w:p w14:paraId="50593538">
      <w:pPr>
        <w:tabs>
          <w:tab w:val="center" w:pos="4201"/>
          <w:tab w:val="right" w:leader="dot" w:pos="9298"/>
        </w:tabs>
        <w:autoSpaceDE w:val="0"/>
        <w:autoSpaceDN w:val="0"/>
        <w:ind w:firstLine="420" w:firstLineChars="200"/>
        <w:jc w:val="both"/>
        <w:rPr>
          <w:rFonts w:hint="default"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按GB/T 5451进行。</w:t>
      </w:r>
    </w:p>
    <w:p w14:paraId="0ACA9ACC">
      <w:pPr>
        <w:numPr>
          <w:ilvl w:val="1"/>
          <w:numId w:val="2"/>
        </w:numPr>
        <w:spacing w:before="156" w:beforeLines="50" w:after="156" w:afterLines="50"/>
        <w:ind w:left="-2" w:leftChars="-1"/>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热储稳定性</w:t>
      </w:r>
    </w:p>
    <w:p w14:paraId="03BB17AE">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按</w:t>
      </w:r>
      <w:r>
        <w:rPr>
          <w:rFonts w:hint="eastAsia" w:ascii="宋体" w:hAnsi="宋体" w:eastAsia="宋体" w:cs="Times New Roman"/>
          <w:sz w:val="21"/>
          <w:lang w:val="en-US" w:eastAsia="zh-CN" w:bidi="ar-SA"/>
        </w:rPr>
        <w:t xml:space="preserve">GB/T </w:t>
      </w:r>
      <w:r>
        <w:rPr>
          <w:rFonts w:ascii="宋体" w:hAnsi="宋体" w:eastAsia="宋体" w:cs="Times New Roman"/>
          <w:sz w:val="21"/>
          <w:lang w:val="en-US" w:eastAsia="zh-CN" w:bidi="ar-SA"/>
        </w:rPr>
        <w:t>19136</w:t>
      </w:r>
      <w:r>
        <w:rPr>
          <w:rFonts w:hint="eastAsia" w:ascii="宋体" w:hAnsi="宋体" w:eastAsia="宋体" w:cs="Times New Roman"/>
          <w:sz w:val="21"/>
          <w:lang w:val="en-US" w:eastAsia="zh-CN" w:bidi="ar-SA"/>
        </w:rPr>
        <w:t>-</w:t>
      </w:r>
      <w:r>
        <w:rPr>
          <w:rFonts w:ascii="宋体" w:hAnsi="宋体" w:eastAsia="宋体" w:cs="Times New Roman"/>
          <w:sz w:val="21"/>
          <w:lang w:val="en-US" w:eastAsia="zh-CN" w:bidi="ar-SA"/>
        </w:rPr>
        <w:t>2021</w:t>
      </w:r>
      <w:r>
        <w:rPr>
          <w:rFonts w:hint="eastAsia" w:ascii="宋体" w:hAnsi="宋体" w:eastAsia="宋体" w:cs="Times New Roman"/>
          <w:sz w:val="21"/>
          <w:lang w:val="en-US" w:eastAsia="zh-CN" w:bidi="ar-SA"/>
        </w:rPr>
        <w:t>中的</w:t>
      </w:r>
      <w:r>
        <w:rPr>
          <w:rFonts w:ascii="宋体" w:hAnsi="宋体" w:eastAsia="宋体" w:cs="Times New Roman"/>
          <w:sz w:val="21"/>
          <w:lang w:val="en-US" w:eastAsia="zh-CN" w:bidi="ar-SA"/>
        </w:rPr>
        <w:t>4.4.1</w:t>
      </w:r>
      <w:r>
        <w:rPr>
          <w:rFonts w:hint="eastAsia" w:ascii="宋体" w:hAnsi="宋体" w:eastAsia="宋体" w:cs="Times New Roman"/>
          <w:sz w:val="21"/>
          <w:lang w:val="en-US" w:eastAsia="zh-CN" w:bidi="ar-SA"/>
        </w:rPr>
        <w:t xml:space="preserve"> 进行。热储时，样品应密封储存，</w:t>
      </w:r>
      <w:r>
        <w:rPr>
          <w:rFonts w:hint="eastAsia" w:ascii="宋体" w:hAnsi="Times New Roman" w:eastAsia="宋体" w:cs="Times New Roman"/>
          <w:sz w:val="21"/>
          <w:lang w:val="en-US" w:eastAsia="zh-CN" w:bidi="ar-SA"/>
        </w:rPr>
        <w:t>热储前后质量变化率</w:t>
      </w:r>
      <w:r>
        <w:rPr>
          <w:rFonts w:ascii="宋体" w:hAnsi="Times New Roman" w:eastAsia="宋体" w:cs="Times New Roman"/>
          <w:sz w:val="21"/>
          <w:lang w:val="en-US" w:eastAsia="zh-CN" w:bidi="ar-SA"/>
        </w:rPr>
        <w:t>应不大于</w:t>
      </w:r>
      <w:r>
        <w:rPr>
          <w:rFonts w:hint="eastAsia" w:ascii="宋体" w:hAnsi="Times New Roman" w:eastAsia="宋体" w:cs="Times New Roman"/>
          <w:sz w:val="21"/>
          <w:lang w:val="en-US" w:eastAsia="zh-CN" w:bidi="ar-SA"/>
        </w:rPr>
        <w:t>1.0</w:t>
      </w:r>
      <w:r>
        <w:rPr>
          <w:rFonts w:ascii="宋体" w:hAnsi="Times New Roman" w:eastAsia="宋体" w:cs="Times New Roman"/>
          <w:sz w:val="21"/>
          <w:lang w:val="en-US" w:eastAsia="zh-CN" w:bidi="ar-SA"/>
        </w:rPr>
        <w:t>%</w:t>
      </w:r>
      <w:r>
        <w:rPr>
          <w:rFonts w:hint="eastAsia" w:ascii="宋体" w:hAnsi="Times New Roman" w:eastAsia="宋体" w:cs="Times New Roman"/>
          <w:sz w:val="21"/>
          <w:lang w:val="en-US" w:eastAsia="zh-CN" w:bidi="ar-SA"/>
        </w:rPr>
        <w:t>。</w:t>
      </w:r>
    </w:p>
    <w:p w14:paraId="126E5E97">
      <w:pPr>
        <w:keepNext w:val="0"/>
        <w:keepLines w:val="0"/>
        <w:pageBreakBefore w:val="0"/>
        <w:widowControl/>
        <w:numPr>
          <w:ilvl w:val="0"/>
          <w:numId w:val="2"/>
        </w:numPr>
        <w:kinsoku/>
        <w:wordWrap/>
        <w:overflowPunct/>
        <w:topLinePunct w:val="0"/>
        <w:autoSpaceDE/>
        <w:autoSpaceDN/>
        <w:bidi w:val="0"/>
        <w:adjustRightInd/>
        <w:snapToGrid/>
        <w:spacing w:before="312" w:beforeLines="100" w:after="312" w:afterLines="100"/>
        <w:jc w:val="both"/>
        <w:textAlignment w:val="auto"/>
        <w:outlineLvl w:val="1"/>
        <w:rPr>
          <w:rFonts w:ascii="Times New Roman" w:hAnsi="Times New Roman" w:eastAsia="黑体" w:cs="Times New Roman"/>
          <w:kern w:val="2"/>
          <w:sz w:val="21"/>
          <w:szCs w:val="21"/>
          <w:lang w:val="en-US" w:eastAsia="zh-CN" w:bidi="ar-SA"/>
        </w:rPr>
      </w:pPr>
      <w:r>
        <w:rPr>
          <w:rFonts w:ascii="Times New Roman" w:hAnsi="Times New Roman" w:eastAsia="黑体" w:cs="Times New Roman"/>
          <w:sz w:val="21"/>
          <w:lang w:val="en-US" w:eastAsia="zh-CN" w:bidi="ar-SA"/>
        </w:rPr>
        <w:t>检验规则</w:t>
      </w:r>
    </w:p>
    <w:p w14:paraId="61C6CC69">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r>
        <w:rPr>
          <w:rFonts w:ascii="Times New Roman" w:hAnsi="Times New Roman" w:eastAsia="黑体" w:cs="Times New Roman"/>
          <w:sz w:val="21"/>
          <w:szCs w:val="21"/>
          <w:lang w:val="en-US" w:eastAsia="zh-CN" w:bidi="ar-SA"/>
        </w:rPr>
        <w:t>出厂检验</w:t>
      </w:r>
    </w:p>
    <w:p w14:paraId="01A427EC">
      <w:pPr>
        <w:tabs>
          <w:tab w:val="center" w:pos="4201"/>
          <w:tab w:val="right" w:leader="dot" w:pos="9298"/>
        </w:tabs>
        <w:autoSpaceDE w:val="0"/>
        <w:autoSpaceDN w:val="0"/>
        <w:ind w:firstLine="420" w:firstLineChars="200"/>
        <w:jc w:val="both"/>
        <w:rPr>
          <w:rFonts w:ascii="Times New Roman" w:hAnsi="Times New Roman" w:eastAsia="宋体" w:cs="Times New Roman"/>
          <w:sz w:val="21"/>
          <w:lang w:val="en-US" w:eastAsia="zh-CN" w:bidi="ar-SA"/>
        </w:rPr>
      </w:pPr>
      <w:r>
        <w:rPr>
          <w:rFonts w:hint="eastAsia" w:ascii="宋体" w:hAnsi="宋体" w:eastAsia="宋体" w:cs="宋体"/>
          <w:sz w:val="21"/>
          <w:lang w:val="en-US" w:eastAsia="zh-CN" w:bidi="ar-SA"/>
        </w:rPr>
        <w:t>每批产品均应做出厂检验,经检验合格签发合格证后,方可出厂。出厂检验项目为第4章中外观、莠去津质量分数、水分、pH值、</w:t>
      </w:r>
      <w:r>
        <w:rPr>
          <w:rFonts w:hint="eastAsia" w:ascii="宋体" w:hAnsi="Times New Roman" w:eastAsia="宋体" w:cs="Times New Roman"/>
          <w:color w:val="000000"/>
          <w:sz w:val="21"/>
          <w:lang w:val="en-US" w:eastAsia="zh-CN" w:bidi="ar-SA"/>
        </w:rPr>
        <w:t>湿筛试验、</w:t>
      </w:r>
      <w:r>
        <w:rPr>
          <w:rFonts w:hint="eastAsia" w:ascii="宋体" w:hAnsi="宋体" w:eastAsia="宋体" w:cs="宋体"/>
          <w:color w:val="000000"/>
          <w:sz w:val="21"/>
          <w:lang w:val="en-US" w:eastAsia="zh-CN" w:bidi="ar-SA"/>
        </w:rPr>
        <w:t>悬浮率、</w:t>
      </w:r>
      <w:r>
        <w:rPr>
          <w:rFonts w:hint="eastAsia" w:ascii="宋体" w:hAnsi="Times New Roman" w:eastAsia="宋体" w:cs="Times New Roman"/>
          <w:color w:val="000000"/>
          <w:sz w:val="21"/>
          <w:lang w:val="en-US" w:eastAsia="zh-CN" w:bidi="ar-SA"/>
        </w:rPr>
        <w:t>持久起泡性和润湿时间</w:t>
      </w:r>
      <w:r>
        <w:rPr>
          <w:rFonts w:ascii="Times New Roman" w:hAnsi="Times New Roman" w:eastAsia="宋体" w:cs="Times New Roman"/>
          <w:sz w:val="21"/>
          <w:lang w:val="en-US" w:eastAsia="zh-CN" w:bidi="ar-SA"/>
        </w:rPr>
        <w:t>。</w:t>
      </w:r>
    </w:p>
    <w:p w14:paraId="3207D62B">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r>
        <w:rPr>
          <w:rFonts w:ascii="Times New Roman" w:hAnsi="Times New Roman" w:eastAsia="黑体" w:cs="Times New Roman"/>
          <w:sz w:val="21"/>
          <w:szCs w:val="21"/>
          <w:lang w:val="en-US" w:eastAsia="zh-CN" w:bidi="ar-SA"/>
        </w:rPr>
        <w:t>型式检验</w:t>
      </w:r>
    </w:p>
    <w:p w14:paraId="1EBEB19B">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型式检验项目为第4章中的全部项目，在正常连续生产情况下，每3个月至少进行一次。有下述情况之一，应进行型式检验：</w:t>
      </w:r>
    </w:p>
    <w:p w14:paraId="09E4079A">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a） 原料有较大改变，可能影响产品质量时；</w:t>
      </w:r>
    </w:p>
    <w:p w14:paraId="7936AFC1">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b） 生产地址、生产设备或生产工艺有较大改变，可能影响产品质量时；</w:t>
      </w:r>
    </w:p>
    <w:p w14:paraId="4CF65B40">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hint="eastAsia" w:ascii="宋体" w:hAnsi="宋体" w:eastAsia="宋体" w:cs="宋体"/>
          <w:sz w:val="21"/>
          <w:lang w:val="en-US" w:eastAsia="zh-CN" w:bidi="ar-SA"/>
        </w:rPr>
        <w:t>c） 停产后又恢复生产时；</w:t>
      </w:r>
    </w:p>
    <w:p w14:paraId="45818482">
      <w:pPr>
        <w:tabs>
          <w:tab w:val="center" w:pos="4201"/>
          <w:tab w:val="right" w:leader="dot" w:pos="9298"/>
        </w:tabs>
        <w:autoSpaceDE w:val="0"/>
        <w:autoSpaceDN w:val="0"/>
        <w:ind w:firstLine="420" w:firstLineChars="200"/>
        <w:jc w:val="both"/>
        <w:rPr>
          <w:rFonts w:ascii="Times New Roman" w:hAnsi="Times New Roman" w:eastAsia="宋体" w:cs="Times New Roman"/>
          <w:sz w:val="21"/>
          <w:lang w:val="en-US" w:eastAsia="zh-CN" w:bidi="ar-SA"/>
        </w:rPr>
      </w:pPr>
      <w:r>
        <w:rPr>
          <w:rFonts w:hint="eastAsia" w:ascii="宋体" w:hAnsi="宋体" w:eastAsia="宋体" w:cs="宋体"/>
          <w:sz w:val="21"/>
          <w:lang w:val="en-US" w:eastAsia="zh-CN" w:bidi="ar-SA"/>
        </w:rPr>
        <w:t>d）</w:t>
      </w:r>
      <w:r>
        <w:rPr>
          <w:rFonts w:hint="eastAsia" w:ascii="宋体" w:hAnsi="宋体" w:eastAsia="宋体" w:cs="宋体"/>
          <w:sz w:val="21"/>
          <w:highlight w:val="none"/>
          <w:lang w:val="en-US" w:eastAsia="zh-CN" w:bidi="ar-SA"/>
        </w:rPr>
        <w:t xml:space="preserve"> </w:t>
      </w:r>
      <w:r>
        <w:rPr>
          <w:rFonts w:hint="eastAsia" w:ascii="宋体" w:hAnsi="宋体" w:eastAsia="宋体" w:cs="宋体"/>
          <w:kern w:val="0"/>
          <w:sz w:val="21"/>
          <w:szCs w:val="20"/>
          <w:highlight w:val="none"/>
          <w:lang w:val="en-US" w:eastAsia="zh-CN" w:bidi="ar-SA"/>
        </w:rPr>
        <w:t>质量监管机构</w:t>
      </w:r>
      <w:r>
        <w:rPr>
          <w:rFonts w:hint="eastAsia" w:ascii="宋体" w:hAnsi="宋体" w:eastAsia="宋体" w:cs="宋体"/>
          <w:kern w:val="0"/>
          <w:sz w:val="21"/>
          <w:szCs w:val="20"/>
          <w:lang w:val="en-US" w:eastAsia="zh-CN" w:bidi="ar-SA"/>
        </w:rPr>
        <w:t>提出型</w:t>
      </w:r>
      <w:r>
        <w:rPr>
          <w:rFonts w:hint="eastAsia" w:ascii="宋体" w:hAnsi="Times New Roman" w:eastAsia="宋体" w:cs="Times New Roman"/>
          <w:kern w:val="0"/>
          <w:sz w:val="21"/>
          <w:szCs w:val="20"/>
          <w:lang w:val="en-US" w:eastAsia="zh-CN" w:bidi="ar-SA"/>
        </w:rPr>
        <w:t>式检验要求时</w:t>
      </w:r>
      <w:r>
        <w:rPr>
          <w:rFonts w:ascii="Times New Roman" w:hAnsi="Times New Roman" w:eastAsia="宋体" w:cs="Times New Roman"/>
          <w:sz w:val="21"/>
          <w:lang w:val="en-US" w:eastAsia="zh-CN" w:bidi="ar-SA"/>
        </w:rPr>
        <w:t>。</w:t>
      </w:r>
    </w:p>
    <w:p w14:paraId="6AEA0824">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r>
        <w:rPr>
          <w:rFonts w:ascii="Times New Roman" w:hAnsi="Times New Roman" w:eastAsia="黑体" w:cs="Times New Roman"/>
          <w:sz w:val="21"/>
          <w:szCs w:val="21"/>
          <w:lang w:val="en-US" w:eastAsia="zh-CN" w:bidi="ar-SA"/>
        </w:rPr>
        <w:t>判定规则</w:t>
      </w:r>
    </w:p>
    <w:p w14:paraId="476B6A18">
      <w:pPr>
        <w:widowControl/>
        <w:tabs>
          <w:tab w:val="center" w:pos="4201"/>
          <w:tab w:val="right" w:leader="dot" w:pos="9298"/>
        </w:tabs>
        <w:autoSpaceDE w:val="0"/>
        <w:autoSpaceDN w:val="0"/>
        <w:ind w:firstLine="420" w:firstLineChars="200"/>
        <w:rPr>
          <w:rFonts w:hint="eastAsia" w:ascii="宋体" w:hAnsi="宋体" w:eastAsia="宋体" w:cs="宋体"/>
          <w:color w:val="000000"/>
          <w:kern w:val="0"/>
          <w:szCs w:val="20"/>
        </w:rPr>
      </w:pPr>
      <w:r>
        <w:rPr>
          <w:rFonts w:hint="eastAsia" w:ascii="宋体" w:hAnsi="宋体" w:eastAsia="宋体" w:cs="宋体"/>
          <w:color w:val="000000"/>
          <w:kern w:val="0"/>
          <w:szCs w:val="20"/>
        </w:rPr>
        <w:t>按 GB/T 8170</w:t>
      </w:r>
      <w:r>
        <w:rPr>
          <w:rFonts w:hint="eastAsia" w:ascii="宋体" w:hAnsi="宋体" w:cs="宋体"/>
          <w:color w:val="000000"/>
          <w:kern w:val="0"/>
          <w:szCs w:val="20"/>
          <w:lang w:eastAsia="zh-CN"/>
        </w:rPr>
        <w:t>—</w:t>
      </w:r>
      <w:r>
        <w:rPr>
          <w:rFonts w:hint="eastAsia" w:ascii="宋体" w:hAnsi="宋体" w:eastAsia="宋体" w:cs="宋体"/>
          <w:color w:val="000000"/>
          <w:kern w:val="0"/>
          <w:szCs w:val="20"/>
        </w:rPr>
        <w:t>2008中4.3.3判定检验结果是否符合本文件要求。</w:t>
      </w:r>
    </w:p>
    <w:p w14:paraId="018CAD25">
      <w:pPr>
        <w:widowControl/>
        <w:tabs>
          <w:tab w:val="center" w:pos="4201"/>
          <w:tab w:val="right" w:leader="dot" w:pos="9298"/>
        </w:tabs>
        <w:autoSpaceDE w:val="0"/>
        <w:autoSpaceDN w:val="0"/>
        <w:ind w:firstLine="420" w:firstLineChars="200"/>
      </w:pPr>
      <w:r>
        <w:rPr>
          <w:rFonts w:hint="eastAsia" w:ascii="宋体" w:hAnsi="宋体" w:eastAsia="宋体" w:cs="宋体"/>
          <w:color w:val="000000"/>
          <w:kern w:val="0"/>
          <w:szCs w:val="20"/>
        </w:rPr>
        <w:t>出厂检验和型式检验</w:t>
      </w:r>
      <w:r>
        <w:rPr>
          <w:rFonts w:hint="eastAsia" w:ascii="宋体" w:hAnsi="宋体" w:eastAsia="宋体" w:cs="宋体"/>
          <w:color w:val="000000"/>
          <w:kern w:val="0"/>
          <w:szCs w:val="20"/>
          <w:lang w:val="en-US" w:eastAsia="zh-CN"/>
        </w:rPr>
        <w:t>中，</w:t>
      </w:r>
      <w:r>
        <w:rPr>
          <w:rFonts w:hint="eastAsia" w:ascii="宋体" w:hAnsi="宋体" w:eastAsia="宋体" w:cs="宋体"/>
          <w:color w:val="000000"/>
          <w:kern w:val="0"/>
          <w:szCs w:val="20"/>
        </w:rPr>
        <w:t>任一项目不符合第4章的技术</w:t>
      </w:r>
      <w:r>
        <w:rPr>
          <w:color w:val="000000"/>
          <w:kern w:val="0"/>
          <w:szCs w:val="20"/>
        </w:rPr>
        <w:t>要求判为该批次产品不合格</w:t>
      </w:r>
      <w:bookmarkStart w:id="20" w:name="_Toc494273411"/>
      <w:r>
        <w:t>。</w:t>
      </w:r>
      <w:bookmarkEnd w:id="20"/>
    </w:p>
    <w:p w14:paraId="54DE052A">
      <w:pPr>
        <w:keepNext w:val="0"/>
        <w:keepLines w:val="0"/>
        <w:pageBreakBefore w:val="0"/>
        <w:widowControl/>
        <w:numPr>
          <w:ilvl w:val="0"/>
          <w:numId w:val="2"/>
        </w:numPr>
        <w:kinsoku/>
        <w:wordWrap/>
        <w:overflowPunct/>
        <w:topLinePunct w:val="0"/>
        <w:autoSpaceDE/>
        <w:autoSpaceDN/>
        <w:bidi w:val="0"/>
        <w:adjustRightInd/>
        <w:snapToGrid/>
        <w:spacing w:before="312" w:beforeLines="100" w:after="312" w:afterLines="100" w:line="240" w:lineRule="auto"/>
        <w:jc w:val="both"/>
        <w:textAlignment w:val="auto"/>
        <w:outlineLvl w:val="1"/>
        <w:rPr>
          <w:rFonts w:ascii="Times New Roman" w:hAnsi="Times New Roman" w:eastAsia="黑体" w:cs="Times New Roman"/>
          <w:sz w:val="21"/>
          <w:lang w:val="en-US" w:eastAsia="zh-CN" w:bidi="ar-SA"/>
        </w:rPr>
      </w:pPr>
      <w:bookmarkStart w:id="21" w:name="_Hlk84245843"/>
      <w:r>
        <w:rPr>
          <w:rFonts w:ascii="Times New Roman" w:hAnsi="Times New Roman" w:eastAsia="黑体" w:cs="Times New Roman"/>
          <w:sz w:val="21"/>
          <w:lang w:val="en-US" w:eastAsia="zh-CN" w:bidi="ar-SA"/>
        </w:rPr>
        <w:t>验收和质量保证期</w:t>
      </w:r>
    </w:p>
    <w:p w14:paraId="0692F136">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r>
        <w:rPr>
          <w:rFonts w:ascii="Times New Roman" w:hAnsi="Times New Roman" w:eastAsia="黑体" w:cs="Times New Roman"/>
          <w:sz w:val="21"/>
          <w:szCs w:val="21"/>
          <w:lang w:val="en-US" w:eastAsia="zh-CN" w:bidi="ar-SA"/>
        </w:rPr>
        <w:t>验收</w:t>
      </w:r>
    </w:p>
    <w:p w14:paraId="6DAC4F01">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应符合 GB/T 1604的规定。</w:t>
      </w:r>
    </w:p>
    <w:p w14:paraId="3ED9FAF5">
      <w:pPr>
        <w:numPr>
          <w:ilvl w:val="1"/>
          <w:numId w:val="2"/>
        </w:numPr>
        <w:spacing w:before="156" w:beforeLines="50" w:after="156" w:afterLines="50"/>
        <w:ind w:left="0"/>
        <w:outlineLvl w:val="2"/>
        <w:rPr>
          <w:rFonts w:ascii="Times New Roman" w:hAnsi="Times New Roman" w:eastAsia="黑体" w:cs="Times New Roman"/>
          <w:sz w:val="21"/>
          <w:szCs w:val="21"/>
          <w:lang w:val="en-US" w:eastAsia="zh-CN" w:bidi="ar-SA"/>
        </w:rPr>
      </w:pPr>
      <w:r>
        <w:rPr>
          <w:rFonts w:ascii="Times New Roman" w:hAnsi="Times New Roman" w:eastAsia="黑体" w:cs="Times New Roman"/>
          <w:sz w:val="21"/>
          <w:szCs w:val="21"/>
          <w:lang w:val="en-US" w:eastAsia="zh-CN" w:bidi="ar-SA"/>
        </w:rPr>
        <w:t>质量保证期</w:t>
      </w:r>
    </w:p>
    <w:p w14:paraId="0BDF1F4C">
      <w:pPr>
        <w:widowControl/>
        <w:tabs>
          <w:tab w:val="center" w:pos="4201"/>
          <w:tab w:val="right" w:leader="dot" w:pos="9298"/>
        </w:tabs>
        <w:autoSpaceDE w:val="0"/>
        <w:autoSpaceDN w:val="0"/>
        <w:ind w:firstLine="420" w:firstLineChars="200"/>
        <w:rPr>
          <w:kern w:val="0"/>
          <w:szCs w:val="20"/>
        </w:rPr>
      </w:pPr>
      <w:r>
        <w:rPr>
          <w:kern w:val="0"/>
          <w:szCs w:val="20"/>
        </w:rPr>
        <w:t>在</w:t>
      </w:r>
      <w:r>
        <w:rPr>
          <w:rFonts w:hint="eastAsia" w:ascii="宋体" w:hAnsi="宋体" w:eastAsia="宋体" w:cs="宋体"/>
          <w:kern w:val="0"/>
          <w:szCs w:val="20"/>
          <w:lang w:val="en-US" w:eastAsia="zh-CN"/>
        </w:rPr>
        <w:t>8.2</w:t>
      </w:r>
      <w:r>
        <w:rPr>
          <w:kern w:val="0"/>
          <w:szCs w:val="20"/>
        </w:rPr>
        <w:t>的储运条件下，</w:t>
      </w:r>
      <w:r>
        <w:rPr>
          <w:rFonts w:hint="eastAsia" w:eastAsia="宋体"/>
          <w:kern w:val="0"/>
          <w:szCs w:val="20"/>
          <w:lang w:eastAsia="zh-CN"/>
        </w:rPr>
        <w:t>莠去津可湿性粉剂</w:t>
      </w:r>
      <w:r>
        <w:rPr>
          <w:kern w:val="0"/>
          <w:szCs w:val="20"/>
        </w:rPr>
        <w:t>质量保证期从生产日期算起为</w:t>
      </w:r>
      <w:r>
        <w:rPr>
          <w:rFonts w:hint="eastAsia" w:ascii="宋体" w:hAnsi="宋体" w:eastAsia="宋体" w:cs="宋体"/>
          <w:kern w:val="0"/>
          <w:szCs w:val="20"/>
          <w:lang w:val="en-US" w:eastAsia="zh-CN"/>
        </w:rPr>
        <w:t>2</w:t>
      </w:r>
      <w:r>
        <w:rPr>
          <w:kern w:val="0"/>
          <w:szCs w:val="20"/>
        </w:rPr>
        <w:t>年。质量保证期内，各项指标均应符合本文件要求</w:t>
      </w:r>
      <w:bookmarkEnd w:id="21"/>
      <w:r>
        <w:rPr>
          <w:kern w:val="0"/>
          <w:szCs w:val="20"/>
        </w:rPr>
        <w:t>。</w:t>
      </w:r>
    </w:p>
    <w:p w14:paraId="3A6E9519">
      <w:pPr>
        <w:keepNext w:val="0"/>
        <w:keepLines w:val="0"/>
        <w:pageBreakBefore w:val="0"/>
        <w:widowControl/>
        <w:numPr>
          <w:ilvl w:val="0"/>
          <w:numId w:val="2"/>
        </w:numPr>
        <w:kinsoku/>
        <w:wordWrap/>
        <w:overflowPunct/>
        <w:topLinePunct w:val="0"/>
        <w:autoSpaceDE/>
        <w:autoSpaceDN/>
        <w:bidi w:val="0"/>
        <w:adjustRightInd/>
        <w:snapToGrid/>
        <w:spacing w:before="312" w:beforeLines="100" w:after="312" w:afterLines="100"/>
        <w:jc w:val="both"/>
        <w:textAlignment w:val="auto"/>
        <w:outlineLvl w:val="1"/>
        <w:rPr>
          <w:rFonts w:ascii="Times New Roman" w:hAnsi="Times New Roman" w:eastAsia="黑体" w:cs="Times New Roman"/>
          <w:sz w:val="21"/>
          <w:lang w:val="en-US" w:eastAsia="zh-CN" w:bidi="ar-SA"/>
        </w:rPr>
      </w:pPr>
      <w:r>
        <w:rPr>
          <w:rFonts w:ascii="Times New Roman" w:hAnsi="Times New Roman" w:eastAsia="黑体" w:cs="Times New Roman"/>
          <w:sz w:val="21"/>
          <w:lang w:val="en-US" w:eastAsia="zh-CN" w:bidi="ar-SA"/>
        </w:rPr>
        <w:t>标志、标签、包装、储运</w:t>
      </w:r>
    </w:p>
    <w:p w14:paraId="6FECEE26">
      <w:pPr>
        <w:numPr>
          <w:ilvl w:val="1"/>
          <w:numId w:val="2"/>
        </w:numPr>
        <w:spacing w:before="156" w:beforeLines="50" w:after="156" w:afterLines="50"/>
        <w:ind w:left="-2" w:leftChars="-1"/>
        <w:outlineLvl w:val="2"/>
        <w:rPr>
          <w:rFonts w:hint="eastAsia" w:ascii="黑体" w:hAnsi="Times New Roman" w:eastAsia="黑体" w:cs="Times New Roman"/>
          <w:sz w:val="21"/>
          <w:szCs w:val="21"/>
          <w:lang w:val="en-US" w:eastAsia="zh-CN" w:bidi="ar-SA"/>
        </w:rPr>
      </w:pPr>
      <w:bookmarkStart w:id="22" w:name="_Toc494270723"/>
      <w:bookmarkStart w:id="23" w:name="_Toc494270790"/>
      <w:bookmarkStart w:id="24" w:name="_Toc463782453"/>
      <w:bookmarkStart w:id="25" w:name="_Toc496805501"/>
      <w:r>
        <w:rPr>
          <w:rFonts w:hint="eastAsia" w:ascii="黑体" w:hAnsi="Times New Roman" w:eastAsia="黑体" w:cs="Times New Roman"/>
          <w:sz w:val="21"/>
          <w:szCs w:val="21"/>
          <w:lang w:val="en-US" w:eastAsia="zh-CN" w:bidi="ar-SA"/>
        </w:rPr>
        <w:t>标志、标签、包装</w:t>
      </w:r>
      <w:bookmarkEnd w:id="22"/>
      <w:bookmarkEnd w:id="23"/>
      <w:bookmarkEnd w:id="24"/>
      <w:bookmarkEnd w:id="25"/>
    </w:p>
    <w:p w14:paraId="7C6929DB">
      <w:pPr>
        <w:widowControl/>
        <w:tabs>
          <w:tab w:val="center" w:pos="4201"/>
          <w:tab w:val="right" w:leader="dot" w:pos="9298"/>
        </w:tabs>
        <w:autoSpaceDE w:val="0"/>
        <w:autoSpaceDN w:val="0"/>
        <w:ind w:firstLine="420" w:firstLineChars="200"/>
        <w:rPr>
          <w:rFonts w:hint="eastAsia" w:ascii="宋体" w:hAnsi="宋体" w:eastAsia="宋体" w:cs="宋体"/>
          <w:highlight w:val="none"/>
        </w:rPr>
      </w:pPr>
      <w:r>
        <w:rPr>
          <w:rFonts w:hint="eastAsia" w:ascii="宋体" w:hAnsi="宋体" w:cs="宋体"/>
          <w:kern w:val="0"/>
          <w:szCs w:val="20"/>
          <w:highlight w:val="none"/>
          <w:lang w:eastAsia="zh-CN"/>
        </w:rPr>
        <w:t>莠去津可湿性粉剂</w:t>
      </w:r>
      <w:r>
        <w:rPr>
          <w:rFonts w:hint="eastAsia" w:ascii="宋体" w:hAnsi="宋体" w:eastAsia="宋体" w:cs="宋体"/>
          <w:kern w:val="0"/>
          <w:szCs w:val="20"/>
          <w:highlight w:val="none"/>
        </w:rPr>
        <w:t>的标志、标签和包装应符合 GB 3796的规定。</w:t>
      </w:r>
    </w:p>
    <w:p w14:paraId="63ED2706">
      <w:pPr>
        <w:widowControl/>
        <w:tabs>
          <w:tab w:val="center" w:pos="4201"/>
          <w:tab w:val="right" w:leader="dot" w:pos="9298"/>
        </w:tabs>
        <w:autoSpaceDE w:val="0"/>
        <w:autoSpaceDN w:val="0"/>
        <w:ind w:firstLine="420" w:firstLineChars="200"/>
        <w:rPr>
          <w:rFonts w:hint="eastAsia" w:ascii="宋体" w:hAnsi="宋体" w:eastAsia="宋体" w:cs="宋体"/>
          <w:kern w:val="0"/>
          <w:szCs w:val="20"/>
          <w:highlight w:val="none"/>
        </w:rPr>
      </w:pPr>
      <w:r>
        <w:rPr>
          <w:rFonts w:hint="eastAsia" w:ascii="宋体" w:hAnsi="宋体" w:cs="宋体"/>
          <w:kern w:val="0"/>
          <w:szCs w:val="20"/>
          <w:highlight w:val="none"/>
          <w:lang w:eastAsia="zh-CN"/>
        </w:rPr>
        <w:t>莠去津可湿性粉剂</w:t>
      </w:r>
      <w:r>
        <w:rPr>
          <w:rFonts w:hint="eastAsia" w:ascii="宋体" w:hAnsi="宋体" w:eastAsia="宋体" w:cs="宋体"/>
          <w:kern w:val="0"/>
          <w:szCs w:val="20"/>
          <w:highlight w:val="none"/>
        </w:rPr>
        <w:t>的包装应采用</w:t>
      </w:r>
      <w:r>
        <w:rPr>
          <w:rFonts w:hint="eastAsia" w:ascii="宋体" w:hAnsi="宋体" w:cs="宋体"/>
          <w:kern w:val="0"/>
          <w:szCs w:val="20"/>
          <w:highlight w:val="none"/>
          <w:lang w:val="en-US" w:eastAsia="zh-CN"/>
        </w:rPr>
        <w:t>镀铝塑料袋或复合铝膜袋</w:t>
      </w:r>
      <w:r>
        <w:rPr>
          <w:rFonts w:hint="eastAsia" w:ascii="宋体" w:hAnsi="宋体" w:eastAsia="宋体" w:cs="宋体"/>
          <w:kern w:val="0"/>
          <w:szCs w:val="20"/>
          <w:highlight w:val="none"/>
        </w:rPr>
        <w:t>包装</w:t>
      </w:r>
      <w:r>
        <w:rPr>
          <w:rFonts w:hint="eastAsia" w:ascii="宋体" w:hAnsi="宋体" w:cs="宋体"/>
          <w:kern w:val="0"/>
          <w:szCs w:val="20"/>
          <w:highlight w:val="none"/>
          <w:lang w:eastAsia="zh-CN"/>
        </w:rPr>
        <w:t>，</w:t>
      </w:r>
      <w:r>
        <w:rPr>
          <w:rFonts w:hint="eastAsia" w:ascii="宋体" w:hAnsi="宋体" w:cs="宋体"/>
          <w:kern w:val="0"/>
          <w:szCs w:val="20"/>
          <w:highlight w:val="none"/>
          <w:lang w:val="en-US" w:eastAsia="zh-CN"/>
        </w:rPr>
        <w:t>每袋净含量100 g</w:t>
      </w:r>
      <w:r>
        <w:rPr>
          <w:rFonts w:hint="eastAsia" w:ascii="宋体" w:hAnsi="宋体" w:eastAsia="宋体" w:cs="宋体"/>
          <w:kern w:val="0"/>
          <w:szCs w:val="20"/>
          <w:highlight w:val="none"/>
        </w:rPr>
        <w:t>。</w:t>
      </w:r>
      <w:r>
        <w:rPr>
          <w:rFonts w:hint="eastAsia" w:ascii="宋体" w:hAnsi="宋体" w:cs="宋体"/>
          <w:kern w:val="0"/>
          <w:szCs w:val="20"/>
          <w:highlight w:val="none"/>
          <w:lang w:val="en-US" w:eastAsia="zh-CN"/>
        </w:rPr>
        <w:t>外包装采用纸箱、瓦楞纸板箱或钙塑箱，每箱净重不超多过10 kg。</w:t>
      </w:r>
    </w:p>
    <w:p w14:paraId="4024B974">
      <w:pPr>
        <w:numPr>
          <w:ilvl w:val="1"/>
          <w:numId w:val="2"/>
        </w:numPr>
        <w:spacing w:before="156" w:beforeLines="50" w:after="156" w:afterLines="50"/>
        <w:ind w:left="0"/>
        <w:outlineLvl w:val="2"/>
        <w:rPr>
          <w:rFonts w:ascii="Times New Roman" w:hAnsi="Times New Roman" w:eastAsia="黑体" w:cs="Times New Roman"/>
          <w:sz w:val="21"/>
          <w:szCs w:val="21"/>
          <w:highlight w:val="none"/>
          <w:lang w:val="en-US" w:eastAsia="zh-CN" w:bidi="ar-SA"/>
        </w:rPr>
      </w:pPr>
      <w:bookmarkStart w:id="26" w:name="_Toc457491891"/>
      <w:bookmarkStart w:id="27" w:name="_Toc458086753"/>
      <w:bookmarkStart w:id="28" w:name="_Toc440293261"/>
      <w:r>
        <w:rPr>
          <w:rFonts w:ascii="Times New Roman" w:hAnsi="Times New Roman" w:eastAsia="黑体" w:cs="Times New Roman"/>
          <w:sz w:val="21"/>
          <w:szCs w:val="21"/>
          <w:highlight w:val="none"/>
          <w:lang w:val="en-US" w:eastAsia="zh-CN" w:bidi="ar-SA"/>
        </w:rPr>
        <w:t>储运</w:t>
      </w:r>
      <w:bookmarkEnd w:id="26"/>
      <w:bookmarkEnd w:id="27"/>
      <w:bookmarkEnd w:id="28"/>
    </w:p>
    <w:p w14:paraId="05F1E6D7">
      <w:pPr>
        <w:tabs>
          <w:tab w:val="center" w:pos="4201"/>
          <w:tab w:val="right" w:leader="dot" w:pos="9298"/>
        </w:tabs>
        <w:autoSpaceDE w:val="0"/>
        <w:autoSpaceDN w:val="0"/>
        <w:ind w:firstLine="420" w:firstLineChars="200"/>
        <w:jc w:val="both"/>
        <w:rPr>
          <w:rFonts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莠去津</w:t>
      </w:r>
      <w:r>
        <w:rPr>
          <w:rFonts w:ascii="Times New Roman" w:hAnsi="Times New Roman" w:eastAsia="宋体" w:cs="Times New Roman"/>
          <w:sz w:val="21"/>
          <w:lang w:val="en-US" w:eastAsia="zh-CN" w:bidi="ar-SA"/>
        </w:rPr>
        <w:t>包装件应储存在通风、干燥的库房中；储运时，严防潮湿和日晒，不得与食物、种子、饲料混放，避免与皮肤、眼睛接触，防止由口鼻吸入。</w:t>
      </w:r>
    </w:p>
    <w:p w14:paraId="49112888">
      <w:pPr>
        <w:pStyle w:val="45"/>
        <w:numPr>
          <w:ilvl w:val="0"/>
          <w:numId w:val="0"/>
        </w:numPr>
        <w:spacing w:beforeLines="0" w:afterLines="0"/>
        <w:ind w:firstLine="420" w:firstLineChars="200"/>
        <w:rPr>
          <w:rFonts w:ascii="宋体" w:hAnsi="宋体" w:eastAsia="宋体"/>
        </w:rPr>
      </w:pPr>
    </w:p>
    <w:p w14:paraId="7FDA1B9C">
      <w:pPr>
        <w:rPr>
          <w:rFonts w:hint="eastAsia" w:ascii="黑体" w:hAnsi="黑体" w:eastAsia="黑体" w:cs="黑体"/>
        </w:rPr>
      </w:pPr>
      <w:r>
        <w:rPr>
          <w:rFonts w:hint="eastAsia" w:ascii="黑体" w:hAnsi="黑体" w:eastAsia="黑体" w:cs="黑体"/>
        </w:rPr>
        <w:br w:type="page"/>
      </w:r>
    </w:p>
    <w:p w14:paraId="5133BE74">
      <w:pPr>
        <w:widowControl/>
        <w:tabs>
          <w:tab w:val="center" w:pos="4201"/>
          <w:tab w:val="right" w:leader="dot" w:pos="9298"/>
        </w:tabs>
        <w:autoSpaceDE w:val="0"/>
        <w:autoSpaceDN w:val="0"/>
        <w:jc w:val="center"/>
        <w:rPr>
          <w:rFonts w:ascii="黑体" w:hAnsi="黑体" w:eastAsia="黑体" w:cs="黑体"/>
        </w:rPr>
      </w:pPr>
      <w:r>
        <w:rPr>
          <w:rFonts w:hint="eastAsia" w:ascii="黑体" w:hAnsi="黑体" w:eastAsia="黑体" w:cs="黑体"/>
        </w:rPr>
        <w:t>附  录  A</w:t>
      </w:r>
    </w:p>
    <w:p w14:paraId="491E4A5F">
      <w:pPr>
        <w:widowControl/>
        <w:tabs>
          <w:tab w:val="center" w:pos="4201"/>
          <w:tab w:val="right" w:leader="dot" w:pos="9298"/>
        </w:tabs>
        <w:autoSpaceDE w:val="0"/>
        <w:autoSpaceDN w:val="0"/>
        <w:jc w:val="center"/>
        <w:rPr>
          <w:rFonts w:ascii="黑体" w:hAnsi="黑体" w:eastAsia="黑体" w:cs="黑体"/>
        </w:rPr>
      </w:pPr>
      <w:r>
        <w:rPr>
          <w:rFonts w:hint="eastAsia" w:ascii="黑体" w:hAnsi="黑体" w:eastAsia="黑体" w:cs="黑体"/>
        </w:rPr>
        <w:t>（资料性）</w:t>
      </w:r>
    </w:p>
    <w:p w14:paraId="2A17FD5F">
      <w:pPr>
        <w:widowControl/>
        <w:tabs>
          <w:tab w:val="center" w:pos="4201"/>
          <w:tab w:val="right" w:leader="dot" w:pos="9298"/>
        </w:tabs>
        <w:autoSpaceDE w:val="0"/>
        <w:autoSpaceDN w:val="0"/>
        <w:jc w:val="center"/>
        <w:rPr>
          <w:rFonts w:hint="eastAsia" w:ascii="黑体" w:hAnsi="黑体" w:eastAsia="黑体" w:cs="黑体"/>
        </w:rPr>
      </w:pPr>
      <w:r>
        <w:rPr>
          <w:rFonts w:hint="eastAsia" w:ascii="黑体" w:hAnsi="黑体" w:eastAsia="黑体" w:cs="黑体"/>
          <w:lang w:val="en-US" w:eastAsia="zh-CN"/>
        </w:rPr>
        <w:t>莠去津</w:t>
      </w:r>
      <w:r>
        <w:rPr>
          <w:rFonts w:hint="eastAsia" w:ascii="黑体" w:hAnsi="黑体" w:eastAsia="黑体" w:cs="黑体"/>
        </w:rPr>
        <w:t>的其他名称、结构式和基本物化参数</w:t>
      </w:r>
    </w:p>
    <w:p w14:paraId="755FFDB3">
      <w:pPr>
        <w:widowControl/>
        <w:tabs>
          <w:tab w:val="center" w:pos="4201"/>
          <w:tab w:val="right" w:leader="dot" w:pos="9298"/>
        </w:tabs>
        <w:autoSpaceDE w:val="0"/>
        <w:autoSpaceDN w:val="0"/>
        <w:jc w:val="center"/>
        <w:rPr>
          <w:rFonts w:hint="eastAsia" w:ascii="黑体" w:hAnsi="黑体" w:eastAsia="黑体" w:cs="黑体"/>
        </w:rPr>
      </w:pPr>
    </w:p>
    <w:p w14:paraId="0D7615CD">
      <w:pPr>
        <w:numPr>
          <w:ilvl w:val="1"/>
          <w:numId w:val="18"/>
        </w:numPr>
        <w:wordWrap w:val="0"/>
        <w:overflowPunct w:val="0"/>
        <w:autoSpaceDE w:val="0"/>
        <w:spacing w:before="312" w:beforeLines="100" w:after="312" w:afterLines="100"/>
        <w:jc w:val="both"/>
        <w:textAlignment w:val="baseline"/>
        <w:outlineLvl w:val="1"/>
        <w:rPr>
          <w:rFonts w:ascii="黑体" w:hAnsi="Times New Roman" w:eastAsia="黑体" w:cs="Times New Roman"/>
          <w:kern w:val="21"/>
          <w:sz w:val="21"/>
          <w:lang w:val="en-US" w:eastAsia="zh-CN" w:bidi="ar-SA"/>
        </w:rPr>
      </w:pPr>
      <w:bookmarkStart w:id="29" w:name="_Hlk53084881"/>
      <w:bookmarkStart w:id="30" w:name="_Hlk53084904"/>
      <w:r>
        <w:rPr>
          <w:rFonts w:hint="eastAsia" w:ascii="黑体" w:hAnsi="Times New Roman" w:eastAsia="黑体" w:cs="Times New Roman"/>
          <w:kern w:val="21"/>
          <w:sz w:val="21"/>
          <w:lang w:val="en-US" w:eastAsia="zh-CN" w:bidi="ar-SA"/>
        </w:rPr>
        <w:t>莠去津</w:t>
      </w:r>
    </w:p>
    <w:p w14:paraId="21CBCD6F">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宋体" w:eastAsia="宋体" w:cs="宋体"/>
          <w:sz w:val="21"/>
          <w:lang w:val="en-US" w:eastAsia="zh-CN" w:bidi="ar-SA"/>
        </w:rPr>
        <w:t>莠去津的其他名称、结构式和基本物化参数如下：</w:t>
      </w:r>
    </w:p>
    <w:bookmarkEnd w:id="29"/>
    <w:bookmarkEnd w:id="30"/>
    <w:p w14:paraId="0E3B23A1">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ISO通用名称：atrazine；</w:t>
      </w:r>
    </w:p>
    <w:p w14:paraId="359E959C">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CAS登录号：1912-24-9；</w:t>
      </w:r>
    </w:p>
    <w:p w14:paraId="5AFB3ACF">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化学名称：</w:t>
      </w:r>
      <w:r>
        <w:rPr>
          <w:rFonts w:hint="eastAsia" w:ascii="宋体" w:hAnsi="宋体" w:eastAsia="宋体" w:cs="宋体"/>
          <w:sz w:val="21"/>
          <w:highlight w:val="none"/>
          <w:lang w:val="en-US" w:eastAsia="zh-CN" w:bidi="ar-SA"/>
        </w:rPr>
        <w:t>6-氯-</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sz w:val="21"/>
          <w:highlight w:val="none"/>
          <w:vertAlign w:val="superscript"/>
          <w:lang w:val="en-US" w:eastAsia="zh-CN" w:bidi="ar-SA"/>
        </w:rPr>
        <w:t>2</w:t>
      </w:r>
      <w:r>
        <w:rPr>
          <w:rFonts w:hint="eastAsia" w:ascii="宋体" w:hAnsi="宋体" w:eastAsia="宋体" w:cs="宋体"/>
          <w:sz w:val="21"/>
          <w:highlight w:val="none"/>
          <w:lang w:val="en-US" w:eastAsia="zh-CN" w:bidi="ar-SA"/>
        </w:rPr>
        <w:t>-乙基</w:t>
      </w:r>
      <w:r>
        <w:rPr>
          <w:rFonts w:hint="eastAsia" w:ascii="宋体" w:hAnsi="宋体" w:eastAsia="宋体" w:cs="宋体"/>
          <w:sz w:val="21"/>
          <w:szCs w:val="21"/>
          <w:highlight w:val="none"/>
          <w:lang w:val="en-US" w:eastAsia="zh-CN" w:bidi="ar-SA"/>
        </w:rPr>
        <w:t>-</w:t>
      </w:r>
      <w:r>
        <w:rPr>
          <w:rFonts w:hint="default" w:ascii="Times New Roman" w:hAnsi="Times New Roman" w:eastAsia="宋体" w:cs="Times New Roman"/>
          <w:i/>
          <w:iCs/>
          <w:sz w:val="21"/>
          <w:szCs w:val="21"/>
          <w:highlight w:val="none"/>
          <w:lang w:val="en-US" w:eastAsia="zh-CN" w:bidi="ar-SA"/>
        </w:rPr>
        <w:t>N</w:t>
      </w:r>
      <w:r>
        <w:rPr>
          <w:rFonts w:hint="default" w:ascii="Times New Roman" w:hAnsi="Times New Roman" w:eastAsia="宋体" w:cs="Times New Roman"/>
          <w:sz w:val="21"/>
          <w:szCs w:val="21"/>
          <w:highlight w:val="none"/>
          <w:vertAlign w:val="superscript"/>
          <w:lang w:val="en-US" w:eastAsia="zh-CN" w:bidi="ar-SA"/>
        </w:rPr>
        <w:t>4</w:t>
      </w:r>
      <w:r>
        <w:rPr>
          <w:rFonts w:hint="eastAsia" w:ascii="宋体" w:hAnsi="宋体" w:eastAsia="宋体" w:cs="宋体"/>
          <w:sz w:val="21"/>
          <w:szCs w:val="21"/>
          <w:highlight w:val="none"/>
          <w:lang w:val="en-US" w:eastAsia="zh-CN" w:bidi="ar-SA"/>
        </w:rPr>
        <w:t>-（异丙基）-</w:t>
      </w:r>
      <w:r>
        <w:rPr>
          <w:rFonts w:ascii="宋体" w:hAnsi="宋体" w:eastAsia="宋体" w:cs="宋体"/>
          <w:sz w:val="21"/>
          <w:szCs w:val="21"/>
          <w:highlight w:val="none"/>
          <w:lang w:val="en-US" w:eastAsia="zh-CN" w:bidi="ar-SA"/>
        </w:rPr>
        <w:t>1,3,5-三嗪</w:t>
      </w:r>
      <w:r>
        <w:rPr>
          <w:rFonts w:hint="eastAsia" w:ascii="宋体" w:hAnsi="宋体" w:eastAsia="宋体" w:cs="宋体"/>
          <w:sz w:val="21"/>
          <w:szCs w:val="21"/>
          <w:highlight w:val="none"/>
          <w:lang w:val="en-US" w:eastAsia="zh-CN" w:bidi="ar-SA"/>
        </w:rPr>
        <w:t>-2</w:t>
      </w:r>
      <w:r>
        <w:rPr>
          <w:rFonts w:ascii="宋体" w:hAnsi="宋体" w:eastAsia="宋体" w:cs="宋体"/>
          <w:sz w:val="21"/>
          <w:szCs w:val="21"/>
          <w:highlight w:val="none"/>
          <w:lang w:val="en-US" w:eastAsia="zh-CN" w:bidi="ar-SA"/>
        </w:rPr>
        <w:t>,</w:t>
      </w:r>
      <w:r>
        <w:rPr>
          <w:rFonts w:hint="eastAsia" w:ascii="宋体" w:hAnsi="宋体" w:eastAsia="宋体" w:cs="宋体"/>
          <w:sz w:val="21"/>
          <w:szCs w:val="21"/>
          <w:highlight w:val="none"/>
          <w:lang w:val="en-US" w:eastAsia="zh-CN" w:bidi="ar-SA"/>
        </w:rPr>
        <w:t>4二胺</w:t>
      </w:r>
      <w:r>
        <w:rPr>
          <w:rFonts w:hint="eastAsia" w:ascii="宋体" w:hAnsi="宋体" w:eastAsia="宋体" w:cs="宋体"/>
          <w:sz w:val="21"/>
          <w:highlight w:val="none"/>
          <w:lang w:val="en-US" w:eastAsia="zh-CN" w:bidi="ar-SA"/>
        </w:rPr>
        <w:t>；</w:t>
      </w:r>
    </w:p>
    <w:p w14:paraId="7BEE9341">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Times New Roman" w:eastAsia="宋体" w:cs="Times New Roman"/>
          <w:color w:val="000000"/>
          <w:sz w:val="21"/>
          <w:lang w:val="en-US" w:eastAsia="zh-CN" w:bidi="ar-SA"/>
        </w:rPr>
        <w:t>其他名称：</w:t>
      </w:r>
      <w:r>
        <w:rPr>
          <w:rFonts w:hint="eastAsia" w:ascii="宋体" w:hAnsi="宋体" w:eastAsia="宋体" w:cs="宋体"/>
          <w:sz w:val="21"/>
          <w:lang w:val="en-US" w:eastAsia="zh-CN" w:bidi="ar-SA"/>
        </w:rPr>
        <w:t>‌</w:t>
      </w:r>
      <w:r>
        <w:rPr>
          <w:rFonts w:ascii="宋体" w:hAnsi="Times New Roman" w:eastAsia="宋体" w:cs="Times New Roman"/>
          <w:sz w:val="21"/>
          <w:lang w:val="en-US" w:eastAsia="zh-CN" w:bidi="ar-SA"/>
        </w:rPr>
        <w:fldChar w:fldCharType="begin"/>
      </w:r>
      <w:r>
        <w:rPr>
          <w:rFonts w:ascii="宋体" w:hAnsi="Times New Roman" w:eastAsia="宋体" w:cs="Times New Roman"/>
          <w:sz w:val="21"/>
          <w:lang w:val="en-US" w:eastAsia="zh-CN" w:bidi="ar-SA"/>
        </w:rPr>
        <w:instrText xml:space="preserve"> HYPERLINK "https://www.baidu.com/s?wd=%E9%98%BF%E7%89%B9%E6%8B%89%E6%B4%A5&amp;rsv_idx=2&amp;tn=baiduhome_pg&amp;usm=3&amp;ie=utf-8&amp;rsv_pq=887d400200010d2d&amp;oq=%E8%8E%A0%E5%8E%BB%E6%B4%A5&amp;rsv_t=88a4xwb7UqizDwMrAGALNZ6A5eGO9mHSokRX1EPvH/zbEAO3dRVVP0IocKYi2tHpiKPe&amp;sa=re_dqa_generate" \t "https://www.baidu.com/_self" </w:instrText>
      </w:r>
      <w:r>
        <w:rPr>
          <w:rFonts w:ascii="宋体" w:hAnsi="Times New Roman" w:eastAsia="宋体" w:cs="Times New Roman"/>
          <w:sz w:val="21"/>
          <w:lang w:val="en-US" w:eastAsia="zh-CN" w:bidi="ar-SA"/>
        </w:rPr>
        <w:fldChar w:fldCharType="separate"/>
      </w:r>
      <w:r>
        <w:rPr>
          <w:rFonts w:hint="eastAsia" w:ascii="宋体" w:hAnsi="宋体" w:eastAsia="宋体" w:cs="宋体"/>
          <w:sz w:val="21"/>
          <w:lang w:val="en-US" w:eastAsia="zh-CN" w:bidi="ar-SA"/>
        </w:rPr>
        <w:t>阿特拉津</w:t>
      </w:r>
      <w:r>
        <w:rPr>
          <w:rFonts w:hint="eastAsia" w:ascii="宋体" w:hAnsi="宋体" w:eastAsia="宋体" w:cs="宋体"/>
          <w:sz w:val="21"/>
          <w:lang w:val="en-US" w:eastAsia="zh-CN" w:bidi="ar-SA"/>
        </w:rPr>
        <w:fldChar w:fldCharType="end"/>
      </w:r>
      <w:r>
        <w:rPr>
          <w:rFonts w:hint="eastAsia" w:ascii="宋体" w:hAnsi="宋体" w:eastAsia="宋体" w:cs="宋体"/>
          <w:sz w:val="21"/>
          <w:lang w:val="en-US" w:eastAsia="zh-CN" w:bidi="ar-SA"/>
        </w:rPr>
        <w:t>；</w:t>
      </w:r>
    </w:p>
    <w:p w14:paraId="49077744">
      <w:pPr>
        <w:tabs>
          <w:tab w:val="center" w:pos="4201"/>
          <w:tab w:val="right" w:leader="dot" w:pos="9298"/>
        </w:tabs>
        <w:autoSpaceDE w:val="0"/>
        <w:autoSpaceDN w:val="0"/>
        <w:ind w:firstLine="420" w:firstLineChars="200"/>
        <w:jc w:val="both"/>
        <w:rPr>
          <w:rFonts w:ascii="宋体" w:hAnsi="Times New Roman" w:eastAsia="宋体" w:cs="Times New Roman"/>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结构式：</w:t>
      </w:r>
    </w:p>
    <w:p w14:paraId="7A3A474A">
      <w:pPr>
        <w:tabs>
          <w:tab w:val="center" w:pos="4201"/>
          <w:tab w:val="right" w:leader="dot" w:pos="9298"/>
        </w:tabs>
        <w:autoSpaceDE w:val="0"/>
        <w:autoSpaceDN w:val="0"/>
        <w:ind w:firstLine="420" w:firstLineChars="200"/>
        <w:jc w:val="center"/>
        <w:rPr>
          <w:rFonts w:hint="eastAsia" w:ascii="宋体" w:hAnsi="宋体" w:eastAsia="宋体" w:cs="Arial"/>
          <w:color w:val="000000"/>
          <w:sz w:val="21"/>
          <w:lang w:val="en-US" w:eastAsia="zh-CN" w:bidi="ar-SA"/>
        </w:rPr>
      </w:pPr>
      <w:r>
        <w:drawing>
          <wp:inline distT="0" distB="0" distL="114300" distR="114300">
            <wp:extent cx="1501775" cy="713105"/>
            <wp:effectExtent l="0" t="0" r="0" b="107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6"/>
                    <a:stretch>
                      <a:fillRect/>
                    </a:stretch>
                  </pic:blipFill>
                  <pic:spPr>
                    <a:xfrm>
                      <a:off x="0" y="0"/>
                      <a:ext cx="1501775" cy="713105"/>
                    </a:xfrm>
                    <a:prstGeom prst="rect">
                      <a:avLst/>
                    </a:prstGeom>
                    <a:noFill/>
                    <a:ln>
                      <a:noFill/>
                    </a:ln>
                  </pic:spPr>
                </pic:pic>
              </a:graphicData>
            </a:graphic>
          </wp:inline>
        </w:drawing>
      </w:r>
    </w:p>
    <w:p w14:paraId="53F1F799">
      <w:pPr>
        <w:ind w:firstLine="424" w:firstLineChars="202"/>
        <w:rPr>
          <w:rFonts w:hint="eastAsia" w:ascii="宋体" w:hAnsi="宋体" w:cs="宋体"/>
          <w:color w:val="000000"/>
          <w:szCs w:val="21"/>
        </w:rPr>
      </w:pPr>
      <w:r>
        <w:rPr>
          <w:color w:val="000000"/>
        </w:rPr>
        <w:t>——</w:t>
      </w:r>
      <w:r>
        <w:rPr>
          <w:rFonts w:hint="eastAsia" w:ascii="宋体" w:hAnsi="宋体" w:cs="宋体"/>
          <w:color w:val="000000"/>
        </w:rPr>
        <w:t>实验</w:t>
      </w:r>
      <w:r>
        <w:rPr>
          <w:rFonts w:hint="eastAsia" w:ascii="宋体" w:hAnsi="宋体" w:cs="宋体"/>
          <w:color w:val="000000"/>
          <w:szCs w:val="21"/>
        </w:rPr>
        <w:t>式：</w:t>
      </w:r>
      <w:r>
        <w:rPr>
          <w:rFonts w:hint="eastAsia" w:ascii="宋体" w:hAnsi="宋体" w:eastAsia="宋体" w:cs="宋体"/>
          <w:szCs w:val="21"/>
        </w:rPr>
        <w:t>C</w:t>
      </w:r>
      <w:r>
        <w:rPr>
          <w:rFonts w:hint="eastAsia" w:ascii="宋体" w:hAnsi="宋体" w:eastAsia="宋体" w:cs="宋体"/>
          <w:szCs w:val="21"/>
          <w:vertAlign w:val="subscript"/>
        </w:rPr>
        <w:t>8</w:t>
      </w:r>
      <w:r>
        <w:rPr>
          <w:rFonts w:hint="eastAsia" w:ascii="宋体" w:hAnsi="宋体" w:eastAsia="宋体" w:cs="宋体"/>
          <w:szCs w:val="21"/>
        </w:rPr>
        <w:t>H</w:t>
      </w:r>
      <w:r>
        <w:rPr>
          <w:rFonts w:hint="eastAsia" w:ascii="宋体" w:hAnsi="宋体" w:eastAsia="宋体" w:cs="宋体"/>
          <w:szCs w:val="21"/>
          <w:vertAlign w:val="subscript"/>
        </w:rPr>
        <w:t>14</w:t>
      </w:r>
      <w:r>
        <w:rPr>
          <w:rFonts w:hint="eastAsia" w:ascii="宋体" w:hAnsi="宋体" w:eastAsia="宋体" w:cs="宋体"/>
          <w:szCs w:val="21"/>
        </w:rPr>
        <w:t>ClN</w:t>
      </w:r>
      <w:r>
        <w:rPr>
          <w:rFonts w:hint="eastAsia" w:ascii="宋体" w:hAnsi="宋体" w:eastAsia="宋体" w:cs="宋体"/>
          <w:szCs w:val="21"/>
          <w:vertAlign w:val="subscript"/>
        </w:rPr>
        <w:t>5</w:t>
      </w:r>
      <w:r>
        <w:rPr>
          <w:rFonts w:hint="eastAsia" w:ascii="宋体" w:hAnsi="宋体" w:cs="宋体"/>
          <w:color w:val="000000"/>
          <w:szCs w:val="21"/>
          <w:shd w:val="clear" w:color="auto" w:fill="FFFFFF"/>
        </w:rPr>
        <w:t>；</w:t>
      </w:r>
    </w:p>
    <w:p w14:paraId="50A93A35">
      <w:pPr>
        <w:ind w:firstLine="420" w:firstLineChars="200"/>
        <w:rPr>
          <w:rFonts w:hint="eastAsia" w:ascii="宋体" w:hAnsi="宋体" w:cs="宋体"/>
          <w:color w:val="000000"/>
          <w:szCs w:val="21"/>
        </w:rPr>
      </w:pPr>
      <w:r>
        <w:rPr>
          <w:color w:val="000000"/>
        </w:rPr>
        <w:t>——</w:t>
      </w:r>
      <w:r>
        <w:rPr>
          <w:rFonts w:hint="eastAsia" w:ascii="宋体" w:hAnsi="宋体" w:cs="宋体"/>
          <w:color w:val="000000"/>
          <w:szCs w:val="21"/>
        </w:rPr>
        <w:t>相对分子质量：215.7；</w:t>
      </w:r>
    </w:p>
    <w:p w14:paraId="756BCA8B">
      <w:pPr>
        <w:tabs>
          <w:tab w:val="center" w:pos="4201"/>
          <w:tab w:val="right" w:leader="dot" w:pos="9298"/>
        </w:tabs>
        <w:autoSpaceDE w:val="0"/>
        <w:autoSpaceDN w:val="0"/>
        <w:snapToGrid w:val="0"/>
        <w:ind w:firstLine="420" w:firstLineChars="200"/>
        <w:jc w:val="both"/>
        <w:rPr>
          <w:rFonts w:hint="eastAsia" w:ascii="宋体" w:hAnsi="宋体" w:cs="宋体"/>
          <w:color w:val="000000"/>
          <w:szCs w:val="21"/>
        </w:rPr>
      </w:pPr>
      <w:r>
        <w:rPr>
          <w:rFonts w:ascii="宋体" w:hAnsi="Times New Roman" w:eastAsia="宋体" w:cs="Times New Roman"/>
          <w:color w:val="000000"/>
          <w:sz w:val="21"/>
          <w:lang w:val="en-US" w:eastAsia="zh-CN" w:bidi="ar-SA"/>
        </w:rPr>
        <w:t>——</w:t>
      </w:r>
      <w:r>
        <w:rPr>
          <w:rFonts w:hint="eastAsia" w:ascii="宋体" w:hAnsi="宋体" w:eastAsia="宋体" w:cs="宋体"/>
          <w:color w:val="000000"/>
          <w:sz w:val="21"/>
          <w:lang w:val="en-US" w:eastAsia="zh-CN" w:bidi="ar-SA"/>
        </w:rPr>
        <w:t>生物活性：除草；</w:t>
      </w:r>
    </w:p>
    <w:p w14:paraId="6B66CC25">
      <w:pPr>
        <w:ind w:firstLine="420" w:firstLineChars="200"/>
        <w:rPr>
          <w:rFonts w:hint="eastAsia" w:ascii="宋体" w:hAnsi="宋体" w:cs="宋体"/>
          <w:szCs w:val="21"/>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）：丙酮31；二氯甲烷28；乙醇15；乙酸乙酯24；正己烷0.11；正辛醇8.7；甲苯4.0。</w:t>
      </w:r>
    </w:p>
    <w:p w14:paraId="237FBCB0">
      <w:pPr>
        <w:widowControl w:val="0"/>
        <w:numPr>
          <w:ilvl w:val="0"/>
          <w:numId w:val="11"/>
        </w:numPr>
        <w:spacing w:line="14" w:lineRule="exact"/>
        <w:ind w:left="811" w:hanging="448"/>
        <w:jc w:val="center"/>
        <w:outlineLvl w:val="0"/>
        <w:rPr>
          <w:rFonts w:ascii="Times New Roman" w:hAnsi="Times New Roman" w:eastAsia="宋体" w:cs="Times New Roman"/>
          <w:color w:val="FFFFFF"/>
          <w:kern w:val="2"/>
          <w:sz w:val="21"/>
          <w:szCs w:val="24"/>
          <w:lang w:val="en-US" w:eastAsia="zh-CN" w:bidi="ar-SA"/>
        </w:rPr>
      </w:pPr>
    </w:p>
    <w:p w14:paraId="39A25B7E">
      <w:pPr>
        <w:numPr>
          <w:ilvl w:val="1"/>
          <w:numId w:val="18"/>
        </w:numPr>
        <w:wordWrap w:val="0"/>
        <w:overflowPunct w:val="0"/>
        <w:autoSpaceDE w:val="0"/>
        <w:spacing w:before="312" w:beforeLines="100" w:after="312" w:afterLines="100"/>
        <w:jc w:val="both"/>
        <w:textAlignment w:val="baseline"/>
        <w:outlineLvl w:val="1"/>
        <w:rPr>
          <w:rFonts w:ascii="黑体" w:hAnsi="Times New Roman" w:eastAsia="黑体" w:cs="Times New Roman"/>
          <w:kern w:val="21"/>
          <w:sz w:val="21"/>
          <w:lang w:val="en-US" w:eastAsia="zh-CN" w:bidi="ar-SA"/>
        </w:rPr>
      </w:pPr>
      <w:r>
        <w:rPr>
          <w:rFonts w:hint="eastAsia" w:ascii="Times New Roman" w:hAnsi="Times New Roman" w:eastAsia="黑体" w:cs="Times New Roman"/>
          <w:kern w:val="21"/>
          <w:sz w:val="21"/>
          <w:lang w:val="en-US" w:eastAsia="zh-CN" w:bidi="ar-SA"/>
        </w:rPr>
        <w:t>扑灭津</w:t>
      </w:r>
    </w:p>
    <w:p w14:paraId="6A70E3EE">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扑灭津</w:t>
      </w:r>
      <w:r>
        <w:rPr>
          <w:rFonts w:hint="eastAsia" w:ascii="宋体" w:hAnsi="黑体" w:eastAsia="宋体" w:cs="黑体"/>
          <w:sz w:val="21"/>
          <w:lang w:val="en-US" w:eastAsia="zh-CN" w:bidi="ar-SA"/>
        </w:rPr>
        <w:t>的其他名称、结构式和基本物化参数如下：</w:t>
      </w:r>
    </w:p>
    <w:p w14:paraId="78F0977D">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ISO通用名称：propazine；</w:t>
      </w:r>
    </w:p>
    <w:p w14:paraId="39CD2C5B">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CAS登录号：139-40-2；</w:t>
      </w:r>
    </w:p>
    <w:p w14:paraId="253E2695">
      <w:pPr>
        <w:tabs>
          <w:tab w:val="center" w:pos="4201"/>
          <w:tab w:val="right" w:leader="dot" w:pos="9298"/>
        </w:tabs>
        <w:autoSpaceDE w:val="0"/>
        <w:autoSpaceDN w:val="0"/>
        <w:ind w:firstLine="420" w:firstLineChars="200"/>
        <w:jc w:val="both"/>
        <w:rPr>
          <w:rFonts w:hint="default" w:ascii="宋体" w:hAnsi="宋体" w:eastAsia="宋体" w:cs="宋体"/>
          <w:sz w:val="21"/>
          <w:highlight w:val="yellow"/>
          <w:vertAlign w:val="superscript"/>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化学名称</w:t>
      </w:r>
      <w:r>
        <w:rPr>
          <w:rFonts w:hint="eastAsia" w:ascii="宋体" w:hAnsi="宋体" w:eastAsia="宋体" w:cs="宋体"/>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6</w:t>
      </w:r>
      <w:r>
        <w:rPr>
          <w:rFonts w:hint="default" w:ascii="Times New Roman" w:hAnsi="Times New Roman" w:eastAsia="宋体" w:cs="Times New Roman"/>
          <w:i/>
          <w:iCs/>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氯</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2</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4</w:t>
      </w:r>
      <w:r>
        <w:rPr>
          <w:rFonts w:hint="default" w:ascii="Times New Roman" w:hAnsi="Times New Roman" w:eastAsia="宋体" w:cs="Times New Roman"/>
          <w:i/>
          <w:iCs/>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二异丙基</w:t>
      </w:r>
      <w:r>
        <w:rPr>
          <w:rFonts w:hint="default" w:ascii="Times New Roman" w:hAnsi="Times New Roman" w:eastAsia="宋体" w:cs="Times New Roman"/>
          <w:i/>
          <w:iCs/>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1,3,5-三嗪-2,4-二胺</w:t>
      </w:r>
      <w:r>
        <w:rPr>
          <w:rFonts w:hint="eastAsia" w:ascii="宋体" w:hAnsi="宋体" w:eastAsia="宋体" w:cs="宋体"/>
          <w:i w:val="0"/>
          <w:iCs w:val="0"/>
          <w:sz w:val="21"/>
          <w:szCs w:val="21"/>
          <w:highlight w:val="none"/>
          <w:lang w:val="en-US" w:eastAsia="zh-CN" w:bidi="ar-SA"/>
        </w:rPr>
        <w:t>；</w:t>
      </w:r>
    </w:p>
    <w:p w14:paraId="2762BD5E">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结构式：</w:t>
      </w:r>
    </w:p>
    <w:p w14:paraId="64F92347">
      <w:pPr>
        <w:tabs>
          <w:tab w:val="center" w:pos="4201"/>
          <w:tab w:val="right" w:leader="dot" w:pos="9298"/>
        </w:tabs>
        <w:autoSpaceDE w:val="0"/>
        <w:autoSpaceDN w:val="0"/>
        <w:ind w:left="0" w:leftChars="0" w:firstLine="0" w:firstLineChars="0"/>
        <w:jc w:val="center"/>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w:drawing>
          <wp:inline distT="0" distB="0" distL="114300" distR="114300">
            <wp:extent cx="1684020" cy="998220"/>
            <wp:effectExtent l="0" t="0" r="7620" b="7620"/>
            <wp:docPr id="3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0"/>
                    <pic:cNvPicPr>
                      <a:picLocks noChangeAspect="1"/>
                    </pic:cNvPicPr>
                  </pic:nvPicPr>
                  <pic:blipFill>
                    <a:blip r:embed="rId27"/>
                    <a:stretch>
                      <a:fillRect/>
                    </a:stretch>
                  </pic:blipFill>
                  <pic:spPr>
                    <a:xfrm>
                      <a:off x="0" y="0"/>
                      <a:ext cx="1684020" cy="998220"/>
                    </a:xfrm>
                    <a:prstGeom prst="rect">
                      <a:avLst/>
                    </a:prstGeom>
                    <a:noFill/>
                    <a:ln>
                      <a:noFill/>
                    </a:ln>
                  </pic:spPr>
                </pic:pic>
              </a:graphicData>
            </a:graphic>
          </wp:inline>
        </w:drawing>
      </w:r>
    </w:p>
    <w:p w14:paraId="31DEC5D2">
      <w:pPr>
        <w:ind w:firstLine="424" w:firstLineChars="202"/>
        <w:rPr>
          <w:rFonts w:hint="eastAsia" w:ascii="宋体" w:hAnsi="宋体" w:cs="宋体"/>
          <w:color w:val="000000"/>
          <w:szCs w:val="21"/>
        </w:rPr>
      </w:pPr>
      <w:r>
        <w:rPr>
          <w:color w:val="000000"/>
        </w:rPr>
        <w:t>——</w:t>
      </w:r>
      <w:r>
        <w:rPr>
          <w:rFonts w:hint="eastAsia" w:ascii="宋体" w:hAnsi="宋体" w:cs="宋体"/>
          <w:color w:val="000000"/>
        </w:rPr>
        <w:t>实验</w:t>
      </w:r>
      <w:r>
        <w:rPr>
          <w:rFonts w:hint="eastAsia" w:ascii="宋体" w:hAnsi="宋体" w:cs="宋体"/>
          <w:color w:val="000000"/>
          <w:szCs w:val="21"/>
        </w:rPr>
        <w:t>式：</w:t>
      </w:r>
      <w:r>
        <w:rPr>
          <w:rFonts w:hint="eastAsia" w:ascii="宋体" w:hAnsi="宋体" w:cs="宋体"/>
          <w:szCs w:val="21"/>
        </w:rPr>
        <w:t>C</w:t>
      </w:r>
      <w:r>
        <w:rPr>
          <w:rFonts w:hint="eastAsia" w:ascii="宋体" w:hAnsi="宋体" w:cs="宋体"/>
          <w:szCs w:val="21"/>
          <w:vertAlign w:val="subscript"/>
        </w:rPr>
        <w:t>9</w:t>
      </w:r>
      <w:r>
        <w:rPr>
          <w:rFonts w:hint="eastAsia" w:ascii="宋体" w:hAnsi="宋体" w:cs="宋体"/>
          <w:szCs w:val="21"/>
        </w:rPr>
        <w:t>H</w:t>
      </w:r>
      <w:r>
        <w:rPr>
          <w:rFonts w:hint="eastAsia" w:ascii="宋体" w:hAnsi="宋体" w:cs="宋体"/>
          <w:szCs w:val="21"/>
          <w:vertAlign w:val="subscript"/>
        </w:rPr>
        <w:t>1</w:t>
      </w:r>
      <w:r>
        <w:rPr>
          <w:rFonts w:hint="eastAsia" w:ascii="宋体" w:hAnsi="宋体" w:cs="宋体"/>
          <w:szCs w:val="21"/>
          <w:vertAlign w:val="subscript"/>
          <w:lang w:val="en-US" w:eastAsia="zh-CN"/>
        </w:rPr>
        <w:t>6</w:t>
      </w:r>
      <w:r>
        <w:rPr>
          <w:rFonts w:hint="eastAsia" w:ascii="宋体" w:hAnsi="宋体" w:cs="宋体"/>
          <w:szCs w:val="21"/>
          <w:vertAlign w:val="baseline"/>
          <w:lang w:val="en-US" w:eastAsia="zh-CN"/>
        </w:rPr>
        <w:t>Cl</w:t>
      </w:r>
      <w:r>
        <w:rPr>
          <w:rFonts w:hint="eastAsia" w:ascii="宋体" w:hAnsi="宋体" w:cs="宋体"/>
          <w:szCs w:val="21"/>
        </w:rPr>
        <w:t>N</w:t>
      </w:r>
      <w:r>
        <w:rPr>
          <w:rFonts w:hint="eastAsia" w:ascii="宋体" w:hAnsi="宋体" w:cs="宋体"/>
          <w:szCs w:val="21"/>
          <w:vertAlign w:val="subscript"/>
        </w:rPr>
        <w:t>5</w:t>
      </w:r>
      <w:r>
        <w:rPr>
          <w:rFonts w:hint="eastAsia" w:ascii="宋体" w:hAnsi="宋体" w:cs="宋体"/>
          <w:color w:val="000000"/>
          <w:szCs w:val="21"/>
          <w:shd w:val="clear" w:color="auto" w:fill="FFFFFF"/>
        </w:rPr>
        <w:t>；</w:t>
      </w:r>
    </w:p>
    <w:p w14:paraId="0272EE5E">
      <w:pPr>
        <w:ind w:firstLine="420" w:firstLineChars="200"/>
        <w:rPr>
          <w:rFonts w:hint="eastAsia" w:ascii="宋体" w:hAnsi="宋体" w:cs="宋体"/>
          <w:color w:val="000000"/>
          <w:szCs w:val="21"/>
        </w:rPr>
      </w:pPr>
      <w:r>
        <w:rPr>
          <w:color w:val="000000"/>
        </w:rPr>
        <w:t>——</w:t>
      </w:r>
      <w:r>
        <w:rPr>
          <w:rFonts w:hint="eastAsia" w:ascii="宋体" w:hAnsi="宋体" w:cs="宋体"/>
          <w:color w:val="000000"/>
          <w:szCs w:val="21"/>
        </w:rPr>
        <w:t>相对分子质量：</w:t>
      </w:r>
      <w:r>
        <w:rPr>
          <w:rFonts w:hint="eastAsia" w:ascii="宋体" w:hAnsi="宋体" w:cs="宋体"/>
          <w:color w:val="000000"/>
          <w:szCs w:val="21"/>
          <w:lang w:val="en-US" w:eastAsia="zh-CN"/>
        </w:rPr>
        <w:t>229.7</w:t>
      </w:r>
      <w:r>
        <w:rPr>
          <w:rFonts w:hint="eastAsia" w:ascii="宋体" w:hAnsi="宋体" w:cs="宋体"/>
          <w:color w:val="000000"/>
          <w:szCs w:val="21"/>
        </w:rPr>
        <w:t>；</w:t>
      </w:r>
    </w:p>
    <w:p w14:paraId="1141C759">
      <w:pPr>
        <w:ind w:firstLine="420" w:firstLineChars="200"/>
        <w:rPr>
          <w:rFonts w:hint="eastAsia" w:ascii="宋体" w:hAnsi="宋体" w:cs="宋体"/>
          <w:szCs w:val="21"/>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w:t>
      </w:r>
      <w:r>
        <w:rPr>
          <w:rFonts w:hint="eastAsia" w:ascii="宋体" w:hAnsi="宋体" w:cs="宋体"/>
          <w:color w:val="333333"/>
          <w:szCs w:val="21"/>
          <w:shd w:val="clear" w:color="auto" w:fill="FFFFFF"/>
        </w:rPr>
        <w:t>水</w:t>
      </w:r>
      <w:r>
        <w:rPr>
          <w:rFonts w:hint="eastAsia" w:ascii="宋体" w:hAnsi="宋体" w:cs="宋体"/>
          <w:color w:val="333333"/>
          <w:szCs w:val="21"/>
          <w:shd w:val="clear" w:color="auto" w:fill="FFFFFF"/>
          <w:lang w:val="en-US" w:eastAsia="zh-CN"/>
        </w:rPr>
        <w:t>5.0</w:t>
      </w:r>
      <w:r>
        <w:rPr>
          <w:rFonts w:hint="eastAsia" w:ascii="宋体" w:hAnsi="宋体" w:cs="宋体"/>
          <w:color w:val="333333"/>
          <w:szCs w:val="21"/>
          <w:shd w:val="clear" w:color="auto" w:fill="FFFFFF"/>
        </w:rPr>
        <w:t xml:space="preserve"> mg/L；</w:t>
      </w:r>
      <w:r>
        <w:rPr>
          <w:rFonts w:hint="eastAsia" w:ascii="宋体" w:hAnsi="宋体" w:cs="宋体"/>
          <w:color w:val="333333"/>
          <w:szCs w:val="21"/>
          <w:shd w:val="clear" w:color="auto" w:fill="FFFFFF"/>
          <w:lang w:val="en-US" w:eastAsia="zh-CN"/>
        </w:rPr>
        <w:t>甲苯5.4</w:t>
      </w:r>
      <w:r>
        <w:rPr>
          <w:rFonts w:hint="eastAsia" w:ascii="宋体" w:hAnsi="宋体" w:cs="宋体"/>
          <w:color w:val="333333"/>
          <w:szCs w:val="21"/>
          <w:shd w:val="clear" w:color="auto" w:fill="FFFFFF"/>
        </w:rPr>
        <w:t>，</w:t>
      </w:r>
      <w:r>
        <w:rPr>
          <w:rFonts w:hint="eastAsia" w:ascii="宋体" w:hAnsi="宋体" w:cs="宋体"/>
          <w:color w:val="333333"/>
          <w:szCs w:val="21"/>
          <w:shd w:val="clear" w:color="auto" w:fill="FFFFFF"/>
          <w:lang w:val="en-US" w:eastAsia="zh-CN"/>
        </w:rPr>
        <w:t>苯5.4</w:t>
      </w:r>
      <w:r>
        <w:rPr>
          <w:rFonts w:hint="eastAsia" w:ascii="宋体" w:hAnsi="宋体" w:cs="宋体"/>
          <w:color w:val="333333"/>
          <w:szCs w:val="21"/>
          <w:shd w:val="clear" w:color="auto" w:fill="FFFFFF"/>
        </w:rPr>
        <w:t>，</w:t>
      </w:r>
      <w:r>
        <w:rPr>
          <w:rFonts w:hint="eastAsia" w:ascii="宋体" w:hAnsi="宋体" w:cs="宋体"/>
          <w:color w:val="333333"/>
          <w:szCs w:val="21"/>
          <w:shd w:val="clear" w:color="auto" w:fill="FFFFFF"/>
          <w:lang w:val="en-US" w:eastAsia="zh-CN"/>
        </w:rPr>
        <w:t>四氯化碳4.0</w:t>
      </w:r>
      <w:r>
        <w:rPr>
          <w:rFonts w:hint="eastAsia" w:ascii="宋体" w:hAnsi="宋体" w:cs="宋体"/>
          <w:color w:val="333333"/>
          <w:szCs w:val="21"/>
          <w:shd w:val="clear" w:color="auto" w:fill="FFFFFF"/>
        </w:rPr>
        <w:t>；</w:t>
      </w:r>
    </w:p>
    <w:p w14:paraId="4B11EDE0">
      <w:pPr>
        <w:tabs>
          <w:tab w:val="center" w:pos="4201"/>
          <w:tab w:val="right" w:leader="dot" w:pos="9298"/>
        </w:tabs>
        <w:autoSpaceDE w:val="0"/>
        <w:autoSpaceDN w:val="0"/>
        <w:ind w:firstLine="420" w:firstLineChars="200"/>
        <w:jc w:val="both"/>
        <w:rPr>
          <w:rFonts w:hint="eastAsia" w:ascii="宋体" w:hAnsi="宋体" w:eastAsia="宋体" w:cs="宋体"/>
          <w:color w:val="000000"/>
          <w:sz w:val="21"/>
          <w:lang w:val="en-US" w:eastAsia="zh-CN" w:bidi="ar-SA"/>
        </w:rPr>
      </w:pPr>
      <w:r>
        <w:rPr>
          <w:rFonts w:ascii="宋体" w:hAnsi="Times New Roman" w:eastAsia="宋体" w:cs="Times New Roman"/>
          <w:sz w:val="21"/>
          <w:lang w:val="en-US" w:eastAsia="zh-CN" w:bidi="ar-SA"/>
        </w:rPr>
        <w:t xml:space="preserve">—— </w:t>
      </w:r>
      <w:r>
        <w:rPr>
          <w:rFonts w:hint="eastAsia" w:ascii="宋体" w:hAnsi="宋体" w:eastAsia="宋体" w:cs="Times New Roman"/>
          <w:sz w:val="21"/>
          <w:lang w:val="en-US" w:eastAsia="zh-CN" w:bidi="ar-SA"/>
        </w:rPr>
        <w:t>稳定性：</w:t>
      </w:r>
      <w:r>
        <w:rPr>
          <w:rFonts w:hint="eastAsia" w:ascii="宋体" w:hAnsi="宋体" w:eastAsia="宋体" w:cs="宋体"/>
          <w:color w:val="333333"/>
          <w:sz w:val="21"/>
          <w:szCs w:val="21"/>
          <w:shd w:val="clear" w:color="auto" w:fill="FFFFFF"/>
          <w:lang w:val="en-US" w:eastAsia="zh-CN" w:bidi="ar-SA"/>
        </w:rPr>
        <w:t>中性、弱酸、弱碱介质中稳定，受热时和酸碱反应。</w:t>
      </w:r>
    </w:p>
    <w:p w14:paraId="15F54FD9">
      <w:pPr>
        <w:numPr>
          <w:ilvl w:val="1"/>
          <w:numId w:val="18"/>
        </w:numPr>
        <w:wordWrap w:val="0"/>
        <w:overflowPunct w:val="0"/>
        <w:autoSpaceDE w:val="0"/>
        <w:spacing w:before="312" w:beforeLines="100" w:after="312" w:afterLines="100"/>
        <w:jc w:val="both"/>
        <w:textAlignment w:val="baseline"/>
        <w:outlineLvl w:val="1"/>
        <w:rPr>
          <w:rFonts w:ascii="黑体" w:hAnsi="Times New Roman" w:eastAsia="黑体" w:cs="Times New Roman"/>
          <w:kern w:val="21"/>
          <w:sz w:val="21"/>
          <w:lang w:val="en-US" w:eastAsia="zh-CN" w:bidi="ar-SA"/>
        </w:rPr>
      </w:pPr>
      <w:r>
        <w:rPr>
          <w:rFonts w:hint="eastAsia" w:ascii="Times New Roman" w:hAnsi="Times New Roman" w:eastAsia="黑体" w:cs="Times New Roman"/>
          <w:kern w:val="21"/>
          <w:sz w:val="21"/>
          <w:lang w:val="en-US" w:eastAsia="zh-CN" w:bidi="ar-SA"/>
        </w:rPr>
        <w:t>西玛津</w:t>
      </w:r>
    </w:p>
    <w:p w14:paraId="332A86BD">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黑体" w:eastAsia="宋体" w:cs="黑体"/>
          <w:sz w:val="21"/>
          <w:lang w:val="en-US" w:eastAsia="zh-CN" w:bidi="ar-SA"/>
        </w:rPr>
        <w:t>西玛津的其他名称、结构式和基本物化参数如下：</w:t>
      </w:r>
    </w:p>
    <w:p w14:paraId="377EDA18">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ISO通用名称：simazine；</w:t>
      </w:r>
    </w:p>
    <w:p w14:paraId="22958159">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CAS登录号：122-34-9；</w:t>
      </w:r>
    </w:p>
    <w:p w14:paraId="013DD0E0">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化学名称：</w:t>
      </w:r>
      <w:r>
        <w:rPr>
          <w:rFonts w:hint="eastAsia" w:ascii="宋体" w:hAnsi="宋体" w:eastAsia="宋体" w:cs="宋体"/>
          <w:color w:val="000000"/>
          <w:kern w:val="0"/>
          <w:sz w:val="21"/>
          <w:szCs w:val="21"/>
          <w:lang w:val="en-US" w:eastAsia="zh-CN" w:bidi="ar"/>
        </w:rPr>
        <w:t>6-氯-</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2</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4</w:t>
      </w:r>
      <w:r>
        <w:rPr>
          <w:rFonts w:hint="eastAsia" w:ascii="宋体" w:hAnsi="宋体" w:eastAsia="宋体" w:cs="宋体"/>
          <w:color w:val="000000"/>
          <w:kern w:val="0"/>
          <w:sz w:val="21"/>
          <w:szCs w:val="21"/>
          <w:lang w:val="en-US" w:eastAsia="zh-CN" w:bidi="ar"/>
        </w:rPr>
        <w:t>-二乙基-1,3,5-三嗪-2,4-二胺；</w:t>
      </w:r>
    </w:p>
    <w:p w14:paraId="5540EA29">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结构式：</w:t>
      </w:r>
    </w:p>
    <w:p w14:paraId="2180B42F">
      <w:pPr>
        <w:tabs>
          <w:tab w:val="center" w:pos="4201"/>
          <w:tab w:val="right" w:leader="dot" w:pos="9298"/>
        </w:tabs>
        <w:autoSpaceDE w:val="0"/>
        <w:autoSpaceDN w:val="0"/>
        <w:ind w:left="0" w:leftChars="0" w:firstLine="0" w:firstLineChars="0"/>
        <w:jc w:val="center"/>
        <w:rPr>
          <w:rFonts w:hint="eastAsia" w:ascii="宋体" w:hAnsi="宋体" w:eastAsia="宋体" w:cs="宋体"/>
          <w:sz w:val="21"/>
          <w:lang w:val="en-US" w:eastAsia="zh-CN" w:bidi="ar-SA"/>
        </w:rPr>
      </w:pPr>
      <w:r>
        <w:rPr>
          <w:rFonts w:hint="eastAsia" w:ascii="宋体" w:hAnsi="宋体" w:eastAsia="宋体" w:cs="宋体"/>
          <w:sz w:val="21"/>
          <w:lang w:val="en-US" w:eastAsia="zh-CN" w:bidi="ar-SA"/>
        </w:rPr>
        <w:drawing>
          <wp:inline distT="0" distB="0" distL="114300" distR="114300">
            <wp:extent cx="1805940" cy="891540"/>
            <wp:effectExtent l="0" t="0" r="7620" b="7620"/>
            <wp:docPr id="3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1"/>
                    <pic:cNvPicPr>
                      <a:picLocks noChangeAspect="1"/>
                    </pic:cNvPicPr>
                  </pic:nvPicPr>
                  <pic:blipFill>
                    <a:blip r:embed="rId28"/>
                    <a:stretch>
                      <a:fillRect/>
                    </a:stretch>
                  </pic:blipFill>
                  <pic:spPr>
                    <a:xfrm>
                      <a:off x="0" y="0"/>
                      <a:ext cx="1805940" cy="891540"/>
                    </a:xfrm>
                    <a:prstGeom prst="rect">
                      <a:avLst/>
                    </a:prstGeom>
                    <a:noFill/>
                    <a:ln>
                      <a:noFill/>
                    </a:ln>
                  </pic:spPr>
                </pic:pic>
              </a:graphicData>
            </a:graphic>
          </wp:inline>
        </w:drawing>
      </w:r>
    </w:p>
    <w:p w14:paraId="46C65BB7">
      <w:pPr>
        <w:ind w:firstLine="424" w:firstLineChars="202"/>
        <w:rPr>
          <w:rFonts w:hint="eastAsia" w:ascii="宋体" w:hAnsi="宋体" w:cs="宋体"/>
          <w:color w:val="000000"/>
          <w:szCs w:val="21"/>
        </w:rPr>
      </w:pPr>
      <w:r>
        <w:rPr>
          <w:color w:val="000000"/>
        </w:rPr>
        <w:t>——</w:t>
      </w:r>
      <w:r>
        <w:rPr>
          <w:rFonts w:hint="eastAsia" w:ascii="宋体" w:hAnsi="宋体" w:cs="宋体"/>
          <w:color w:val="000000"/>
        </w:rPr>
        <w:t>实验</w:t>
      </w:r>
      <w:r>
        <w:rPr>
          <w:rFonts w:hint="eastAsia" w:ascii="宋体" w:hAnsi="宋体" w:cs="宋体"/>
          <w:color w:val="000000"/>
          <w:szCs w:val="21"/>
        </w:rPr>
        <w:t>式：</w:t>
      </w:r>
      <w:r>
        <w:rPr>
          <w:rFonts w:hint="eastAsia" w:ascii="宋体" w:hAnsi="宋体" w:cs="宋体"/>
          <w:szCs w:val="21"/>
        </w:rPr>
        <w:t>C</w:t>
      </w:r>
      <w:r>
        <w:rPr>
          <w:rFonts w:hint="eastAsia" w:ascii="宋体" w:hAnsi="宋体" w:cs="宋体"/>
          <w:szCs w:val="21"/>
          <w:vertAlign w:val="subscript"/>
          <w:lang w:val="en-US" w:eastAsia="zh-CN"/>
        </w:rPr>
        <w:t>7</w:t>
      </w:r>
      <w:r>
        <w:rPr>
          <w:rFonts w:hint="eastAsia" w:ascii="宋体" w:hAnsi="宋体" w:cs="宋体"/>
          <w:szCs w:val="21"/>
        </w:rPr>
        <w:t>H</w:t>
      </w:r>
      <w:r>
        <w:rPr>
          <w:rFonts w:hint="eastAsia" w:ascii="宋体" w:hAnsi="宋体" w:cs="宋体"/>
          <w:szCs w:val="21"/>
          <w:vertAlign w:val="subscript"/>
          <w:lang w:val="en-US" w:eastAsia="zh-CN"/>
        </w:rPr>
        <w:t>12</w:t>
      </w:r>
      <w:r>
        <w:rPr>
          <w:rFonts w:hint="eastAsia" w:ascii="宋体" w:hAnsi="宋体" w:cs="宋体"/>
          <w:szCs w:val="21"/>
          <w:lang w:val="en-US" w:eastAsia="zh-CN"/>
        </w:rPr>
        <w:t>ClN</w:t>
      </w:r>
      <w:r>
        <w:rPr>
          <w:rFonts w:hint="eastAsia" w:ascii="宋体" w:hAnsi="宋体" w:cs="宋体"/>
          <w:szCs w:val="21"/>
          <w:vertAlign w:val="subscript"/>
          <w:lang w:val="en-US" w:eastAsia="zh-CN"/>
        </w:rPr>
        <w:t>5</w:t>
      </w:r>
      <w:r>
        <w:rPr>
          <w:rFonts w:hint="eastAsia" w:ascii="宋体" w:hAnsi="宋体" w:cs="宋体"/>
          <w:color w:val="000000"/>
          <w:szCs w:val="21"/>
          <w:shd w:val="clear" w:color="auto" w:fill="FFFFFF"/>
        </w:rPr>
        <w:t>；</w:t>
      </w:r>
    </w:p>
    <w:p w14:paraId="75F8CC4B">
      <w:pPr>
        <w:ind w:firstLine="420" w:firstLineChars="200"/>
        <w:rPr>
          <w:rFonts w:hint="eastAsia" w:ascii="宋体" w:hAnsi="宋体" w:cs="宋体"/>
          <w:color w:val="000000"/>
          <w:szCs w:val="21"/>
        </w:rPr>
      </w:pPr>
      <w:r>
        <w:rPr>
          <w:color w:val="000000"/>
        </w:rPr>
        <w:t>——</w:t>
      </w:r>
      <w:r>
        <w:rPr>
          <w:rFonts w:hint="eastAsia" w:ascii="宋体" w:hAnsi="宋体" w:cs="宋体"/>
          <w:color w:val="000000"/>
          <w:szCs w:val="21"/>
        </w:rPr>
        <w:t>相对分子质量：</w:t>
      </w:r>
      <w:r>
        <w:rPr>
          <w:rFonts w:hint="eastAsia" w:ascii="宋体" w:hAnsi="宋体" w:cs="宋体"/>
          <w:color w:val="000000"/>
          <w:szCs w:val="21"/>
          <w:lang w:val="en-US" w:eastAsia="zh-CN"/>
        </w:rPr>
        <w:t>201.7</w:t>
      </w:r>
      <w:r>
        <w:rPr>
          <w:rFonts w:hint="eastAsia" w:ascii="宋体" w:hAnsi="宋体" w:cs="宋体"/>
          <w:color w:val="000000"/>
          <w:szCs w:val="21"/>
        </w:rPr>
        <w:t>；</w:t>
      </w:r>
    </w:p>
    <w:p w14:paraId="3992F2D2">
      <w:pPr>
        <w:ind w:firstLine="420" w:firstLineChars="200"/>
        <w:rPr>
          <w:rFonts w:hint="eastAsia" w:hAnsi="宋体" w:cs="宋体"/>
          <w:color w:val="333333"/>
          <w:szCs w:val="21"/>
          <w:shd w:val="clear" w:color="auto" w:fill="FFFFFF"/>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）：丙酮</w:t>
      </w:r>
      <w:r>
        <w:rPr>
          <w:rFonts w:hint="eastAsia" w:ascii="宋体" w:hAnsi="宋体" w:cs="Arial"/>
          <w:lang w:val="en-US" w:eastAsia="zh-CN"/>
        </w:rPr>
        <w:t>1.5</w:t>
      </w:r>
      <w:r>
        <w:rPr>
          <w:rFonts w:hint="eastAsia" w:ascii="宋体" w:hAnsi="宋体" w:cs="Arial"/>
        </w:rPr>
        <w:t>；乙醇</w:t>
      </w:r>
      <w:r>
        <w:rPr>
          <w:rFonts w:hint="eastAsia" w:ascii="宋体" w:hAnsi="宋体" w:cs="Arial"/>
          <w:lang w:val="en-US" w:eastAsia="zh-CN"/>
        </w:rPr>
        <w:t>0.57</w:t>
      </w:r>
      <w:r>
        <w:rPr>
          <w:rFonts w:hint="eastAsia" w:ascii="宋体" w:hAnsi="宋体" w:cs="Arial"/>
        </w:rPr>
        <w:t>；正己烷</w:t>
      </w:r>
      <w:r>
        <w:rPr>
          <w:rFonts w:hint="eastAsia" w:ascii="宋体" w:hAnsi="宋体" w:cs="Arial"/>
          <w:lang w:val="en-US" w:eastAsia="zh-CN"/>
        </w:rPr>
        <w:t>0.0031</w:t>
      </w:r>
      <w:r>
        <w:rPr>
          <w:rFonts w:hint="eastAsia" w:ascii="宋体" w:hAnsi="宋体" w:cs="Arial"/>
        </w:rPr>
        <w:t>；甲苯</w:t>
      </w:r>
      <w:r>
        <w:rPr>
          <w:rFonts w:hint="eastAsia" w:ascii="宋体" w:hAnsi="宋体" w:cs="Arial"/>
          <w:lang w:val="en-US" w:eastAsia="zh-CN"/>
        </w:rPr>
        <w:t>0.13</w:t>
      </w:r>
      <w:r>
        <w:rPr>
          <w:rFonts w:hint="eastAsia" w:hAnsi="宋体" w:cs="宋体"/>
          <w:color w:val="333333"/>
          <w:szCs w:val="21"/>
          <w:shd w:val="clear" w:color="auto" w:fill="FFFFFF"/>
        </w:rPr>
        <w:t>。</w:t>
      </w:r>
    </w:p>
    <w:p w14:paraId="3B721671">
      <w:pPr>
        <w:ind w:firstLine="420" w:firstLineChars="200"/>
        <w:jc w:val="left"/>
        <w:rPr>
          <w:szCs w:val="21"/>
        </w:rPr>
      </w:pPr>
      <w:r>
        <w:rPr>
          <w:rFonts w:ascii="宋体" w:hAnsi="Times New Roman" w:eastAsia="宋体" w:cs="Times New Roman"/>
          <w:sz w:val="21"/>
          <w:lang w:val="en-US" w:eastAsia="zh-CN" w:bidi="ar-SA"/>
        </w:rPr>
        <w:t xml:space="preserve">—— </w:t>
      </w:r>
      <w:r>
        <w:rPr>
          <w:rFonts w:hint="eastAsia" w:ascii="宋体" w:hAnsi="宋体" w:eastAsia="宋体" w:cs="Times New Roman"/>
          <w:sz w:val="21"/>
          <w:lang w:val="en-US" w:eastAsia="zh-CN" w:bidi="ar-SA"/>
        </w:rPr>
        <w:t>稳定性：</w:t>
      </w:r>
      <w:r>
        <w:rPr>
          <w:rFonts w:hint="eastAsia" w:ascii="宋体" w:hAnsi="宋体" w:eastAsia="宋体" w:cs="宋体"/>
          <w:color w:val="333333"/>
          <w:sz w:val="21"/>
          <w:szCs w:val="21"/>
          <w:shd w:val="clear" w:color="auto" w:fill="FFFFFF"/>
          <w:lang w:val="en-US" w:eastAsia="zh-CN" w:bidi="ar-SA"/>
        </w:rPr>
        <w:t>中性、弱酸、弱碱介质中稳定，易被强酸强碱水解。</w:t>
      </w:r>
    </w:p>
    <w:p w14:paraId="054AE150">
      <w:pPr>
        <w:jc w:val="center"/>
      </w:pPr>
    </w:p>
    <w:p w14:paraId="24B2793B">
      <w:pPr>
        <w:jc w:val="center"/>
      </w:pPr>
      <w:r>
        <w:rPr>
          <w:rFonts w:hint="eastAsia"/>
        </w:rPr>
        <w:t>_________________________________</w:t>
      </w:r>
    </w:p>
    <w:sectPr>
      <w:headerReference r:id="rId7" w:type="default"/>
      <w:footerReference r:id="rId9" w:type="default"/>
      <w:headerReference r:id="rId8" w:type="even"/>
      <w:footerReference r:id="rId10" w:type="even"/>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998F0">
    <w:pPr>
      <w:pStyle w:val="18"/>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BB4C23">
                          <w:pPr>
                            <w:pStyle w:val="18"/>
                          </w:pPr>
                        </w:p>
                      </w:txbxContent>
                    </wps:txbx>
                    <wps:bodyPr wrap="none" lIns="0" tIns="0" rIns="0" bIns="0" upright="1">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nZnv5yQEAAJoDAAAOAAAAAAAAAAEAIAAAAB4BAABkcnMvZTJvRG9j&#10;LnhtbFBLBQYAAAAABgAGAFkBAABZBQAAAAA=&#10;">
              <v:fill on="f" focussize="0,0"/>
              <v:stroke on="f"/>
              <v:imagedata o:title=""/>
              <o:lock v:ext="edit" aspectratio="f"/>
              <v:textbox inset="0mm,0mm,0mm,0mm" style="mso-fit-shape-to-text:t;">
                <w:txbxContent>
                  <w:p w14:paraId="74BB4C23">
                    <w:pPr>
                      <w:pStyle w:val="18"/>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385D43">
                          <w:pPr>
                            <w:pStyle w:val="18"/>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JL/mWyQEAAJoDAAAOAAAAAAAAAAEAIAAAAB4BAABkcnMvZTJvRG9j&#10;LnhtbFBLBQYAAAAABgAGAFkBAABZBQAAAAA=&#10;">
              <v:fill on="f" focussize="0,0"/>
              <v:stroke on="f"/>
              <v:imagedata o:title=""/>
              <o:lock v:ext="edit" aspectratio="f"/>
              <v:textbox inset="0mm,0mm,0mm,0mm" style="mso-fit-shape-to-text:t;">
                <w:txbxContent>
                  <w:p w14:paraId="45385D43">
                    <w:pPr>
                      <w:pStyle w:val="18"/>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835DE">
    <w:pPr>
      <w:pStyle w:val="18"/>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844E56">
                          <w:pPr>
                            <w:pStyle w:val="1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1">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2ba9T8oBAACaAwAADgAAAAAAAAABACAAAAAeAQAAZHJzL2Uyb0Rv&#10;Yy54bWxQSwUGAAAAAAYABgBZAQAAWgUAAAAA&#10;">
              <v:fill on="f" focussize="0,0"/>
              <v:stroke on="f"/>
              <v:imagedata o:title=""/>
              <o:lock v:ext="edit" aspectratio="f"/>
              <v:textbox inset="0mm,0mm,0mm,0mm" style="mso-fit-shape-to-text:t;">
                <w:txbxContent>
                  <w:p w14:paraId="21844E56">
                    <w:pPr>
                      <w:pStyle w:val="1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5F020">
    <w:pPr>
      <w:pStyle w:val="47"/>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2"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71CE8D">
                          <w:pPr>
                            <w:pStyle w:val="18"/>
                          </w:pPr>
                        </w:p>
                      </w:txbxContent>
                    </wps:txbx>
                    <wps:bodyPr wrap="none" lIns="0" tIns="0" rIns="0" bIns="0" upright="1">
                      <a:spAutoFit/>
                    </wps:bodyPr>
                  </wps:wsp>
                </a:graphicData>
              </a:graphic>
            </wp:anchor>
          </w:drawing>
        </mc:Choice>
        <mc:Fallback>
          <w:pict>
            <v:shape id="文本框 9"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y5fCIcoBAACaAwAADgAAAAAAAAABACAAAAAeAQAAZHJzL2Uyb0Rv&#10;Yy54bWxQSwUGAAAAAAYABgBZAQAAWgUAAAAA&#10;">
              <v:fill on="f" focussize="0,0"/>
              <v:stroke on="f"/>
              <v:imagedata o:title=""/>
              <o:lock v:ext="edit" aspectratio="f"/>
              <v:textbox inset="0mm,0mm,0mm,0mm" style="mso-fit-shape-to-text:t;">
                <w:txbxContent>
                  <w:p w14:paraId="2E71CE8D">
                    <w:pPr>
                      <w:pStyle w:val="18"/>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650CA2">
                          <w:pPr>
                            <w:pStyle w:val="18"/>
                          </w:pP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phG98gBAACaAwAADgAAAGRycy9lMm9Eb2MueG1srVPNjtMwEL4j8Q6W&#10;79RpJ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SLm4Bzd9zixC/fv11+/Lr8/Epe&#10;5/70AWpMewiYmIY7P2Du7Ad0ZtmDijZ/URDBOHb3fO2uHBIR+dF6tV5XGBIYmy+Izx6fhwjprfSW&#10;ZKOhEcdXuspP7yGNqXNKrub8vTamjNC4vxyImT0scx85ZisN+2EStPftGfX0OPmGOlx0Ssw7h43N&#10;SzIbcTb2s3EMUR86pLYsvCDcHhOSKNxyhRF2KowjK+qm9co78ee9ZD3+Ut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FaYRvfIAQAAmgMAAA4AAAAAAAAAAQAgAAAAHgEAAGRycy9lMm9Eb2Mu&#10;eG1sUEsFBgAAAAAGAAYAWQEAAFgFAAAAAA==&#10;">
              <v:fill on="f" focussize="0,0"/>
              <v:stroke on="f"/>
              <v:imagedata o:title=""/>
              <o:lock v:ext="edit" aspectratio="f"/>
              <v:textbox inset="0mm,0mm,0mm,0mm" style="mso-fit-shape-to-text:t;">
                <w:txbxContent>
                  <w:p w14:paraId="2F650CA2">
                    <w:pPr>
                      <w:pStyle w:val="18"/>
                    </w:pPr>
                  </w:p>
                </w:txbxContent>
              </v:textbox>
            </v:shape>
          </w:pict>
        </mc:Fallback>
      </mc:AlternateContent>
    </w:r>
    <w:r>
      <w:rPr>
        <w:rFonts w:hint="eastAsia" w:hAnsi="宋体" w:cs="宋体"/>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20DCD">
    <w:pPr>
      <w:pStyle w:val="18"/>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63C9B6">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5</w:t>
                          </w:r>
                          <w:r>
                            <w:rPr>
                              <w:rFonts w:hint="eastAsia" w:ascii="宋体" w:hAnsi="宋体" w:cs="宋体"/>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kdFf2yQEAAJoDAAAOAAAAAAAAAAEAIAAAAB4BAABkcnMvZTJvRG9j&#10;LnhtbFBLBQYAAAAABgAGAFkBAABZBQAAAAA=&#10;">
              <v:fill on="f" focussize="0,0"/>
              <v:stroke on="f"/>
              <v:imagedata o:title=""/>
              <o:lock v:ext="edit" aspectratio="f"/>
              <v:textbox inset="0mm,0mm,0mm,0mm" style="mso-fit-shape-to-text:t;">
                <w:txbxContent>
                  <w:p w14:paraId="5A63C9B6">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5</w:t>
                    </w:r>
                    <w:r>
                      <w:rPr>
                        <w:rFonts w:hint="eastAsia" w:ascii="宋体" w:hAnsi="宋体" w:cs="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BE242">
    <w:pPr>
      <w:pStyle w:val="18"/>
      <w:jc w:val="left"/>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3"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2F1424">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6</w:t>
                          </w:r>
                          <w:r>
                            <w:rPr>
                              <w:rFonts w:hint="eastAsia" w:ascii="宋体" w:hAnsi="宋体" w:cs="宋体"/>
                            </w:rPr>
                            <w:fldChar w:fldCharType="end"/>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FOc6skBAACbAwAADgAAAGRycy9lMm9Eb2MueG1srVNNrtMwEN4jcQfL&#10;e+q0SK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Lahq5eUOG5x4pfv3y4/fl1+fiXL&#10;IlAfoMa8h4CZaXjjB1ybLFz2Azoz70FFm7/IiGAc5T1f5ZVDIiI/Wq/W6wpDAmPzBXHY7XmIkN5K&#10;b0k2GhpxfkVWfnoPaUydU3I15++1MWWGxv3lQMzsYbces5WG/TA1vvftGfn0OPqGOtx0Ssw7h8rm&#10;LZmNOBv72TiGqA8dtrYsfUF4fUzYROktVxhhp8I4s8Ju2q+8FH/eS9btn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U5zqyQEAAJsDAAAOAAAAAAAAAAEAIAAAAB4BAABkcnMvZTJvRG9j&#10;LnhtbFBLBQYAAAAABgAGAFkBAABZBQAAAAA=&#10;">
              <v:fill on="f" focussize="0,0"/>
              <v:stroke on="f"/>
              <v:imagedata o:title=""/>
              <o:lock v:ext="edit" aspectratio="f"/>
              <v:textbox inset="0mm,0mm,0mm,0mm" style="mso-fit-shape-to-text:t;">
                <w:txbxContent>
                  <w:p w14:paraId="3D2F1424">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6</w:t>
                    </w:r>
                    <w:r>
                      <w:rPr>
                        <w:rFonts w:hint="eastAsia" w:ascii="宋体" w:hAnsi="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ED555">
    <w:pPr>
      <w:pStyle w:val="48"/>
    </w:pPr>
    <w:r>
      <w:rPr>
        <w:rFonts w:hint="eastAsia"/>
      </w:rPr>
      <w:t>GB/T</w:t>
    </w:r>
    <w:r>
      <w:t xml:space="preserve"> </w:t>
    </w:r>
    <w:r>
      <w:rPr>
        <w:rFonts w:hint="eastAsia"/>
        <w:lang w:val="en-US" w:eastAsia="zh-CN"/>
      </w:rPr>
      <w:t>22607</w:t>
    </w:r>
    <w:r>
      <w:t>—</w:t>
    </w:r>
    <w:r>
      <w:rPr>
        <w:rFonts w:hint="eastAsia"/>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7A853">
    <w:pPr>
      <w:pStyle w:val="48"/>
    </w:pPr>
    <w:r>
      <w:rPr>
        <w:rFonts w:hint="eastAsia"/>
      </w:rPr>
      <w:t>GB/T</w:t>
    </w:r>
    <w:r>
      <w:t xml:space="preserve"> </w:t>
    </w:r>
    <w:r>
      <w:rPr>
        <w:rFonts w:hint="eastAsia"/>
        <w:lang w:val="en-US" w:eastAsia="zh-CN"/>
      </w:rPr>
      <w:t>22607</w:t>
    </w:r>
    <w:r>
      <w:t>—</w:t>
    </w:r>
    <w:r>
      <w:rPr>
        <w:rFonts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552D5">
    <w:pPr>
      <w:pStyle w:val="48"/>
      <w:jc w:val="left"/>
    </w:pPr>
    <w:r>
      <w:rPr>
        <w:rFonts w:hint="eastAsia"/>
      </w:rPr>
      <w:t>GB/T</w:t>
    </w:r>
    <w:r>
      <w:t xml:space="preserve"> </w:t>
    </w:r>
    <w:r>
      <w:rPr>
        <w:rFonts w:hint="eastAsia"/>
        <w:lang w:val="en-US" w:eastAsia="zh-CN"/>
      </w:rPr>
      <w:t>22607</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7E694E"/>
    <w:multiLevelType w:val="multilevel"/>
    <w:tmpl w:val="BE7E694E"/>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79102AD"/>
    <w:multiLevelType w:val="multilevel"/>
    <w:tmpl w:val="079102AD"/>
    <w:lvl w:ilvl="0" w:tentative="0">
      <w:start w:val="1"/>
      <w:numFmt w:val="decimal"/>
      <w:pStyle w:val="6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1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24"/>
      <w:suff w:val="nothing"/>
      <w:lvlText w:val="%1   "/>
      <w:lvlJc w:val="left"/>
      <w:pPr>
        <w:ind w:left="544" w:hanging="181"/>
      </w:pPr>
      <w:rPr>
        <w:rFonts w:hint="default" w:ascii="Times New Roman" w:hAnsi="Times New Roman" w:eastAsia="宋体" w:cs="Times New Roman"/>
        <w:b w:val="0"/>
        <w:i w:val="0"/>
        <w:sz w:val="21"/>
        <w:szCs w:val="21"/>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6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54"/>
      <w:suff w:val="nothing"/>
      <w:lvlText w:val="%1.%2.%3.%4　"/>
      <w:lvlJc w:val="left"/>
      <w:pPr>
        <w:ind w:left="0" w:firstLine="0"/>
      </w:pPr>
      <w:rPr>
        <w:rFonts w:hint="eastAsia" w:ascii="黑体" w:hAnsi="Times New Roman" w:eastAsia="黑体"/>
        <w:b w:val="0"/>
        <w:i w:val="0"/>
        <w:color w:val="auto"/>
        <w:sz w:val="21"/>
      </w:rPr>
    </w:lvl>
    <w:lvl w:ilvl="4" w:tentative="0">
      <w:start w:val="1"/>
      <w:numFmt w:val="decimal"/>
      <w:pStyle w:val="58"/>
      <w:suff w:val="nothing"/>
      <w:lvlText w:val="%1.%2.%3.%4.%5　"/>
      <w:lvlJc w:val="left"/>
      <w:pPr>
        <w:ind w:left="0" w:firstLine="0"/>
      </w:pPr>
      <w:rPr>
        <w:rFonts w:hint="eastAsia" w:ascii="黑体" w:hAnsi="Times New Roman" w:eastAsia="黑体"/>
        <w:b w:val="0"/>
        <w:i w:val="0"/>
        <w:sz w:val="21"/>
      </w:rPr>
    </w:lvl>
    <w:lvl w:ilvl="5" w:tentative="0">
      <w:start w:val="1"/>
      <w:numFmt w:val="decimal"/>
      <w:pStyle w:val="5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101"/>
      <w:suff w:val="space"/>
      <w:lvlText w:val="%1"/>
      <w:lvlJc w:val="left"/>
      <w:pPr>
        <w:ind w:left="623" w:hanging="425"/>
      </w:pPr>
      <w:rPr>
        <w:rFonts w:hint="eastAsia"/>
      </w:rPr>
    </w:lvl>
    <w:lvl w:ilvl="1" w:tentative="0">
      <w:start w:val="1"/>
      <w:numFmt w:val="decimal"/>
      <w:pStyle w:val="10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51"/>
      <w:suff w:val="nothing"/>
      <w:lvlText w:val="%1——"/>
      <w:lvlJc w:val="left"/>
      <w:pPr>
        <w:ind w:left="833" w:hanging="408"/>
      </w:pPr>
      <w:rPr>
        <w:rFonts w:hint="eastAsia"/>
      </w:rPr>
    </w:lvl>
    <w:lvl w:ilvl="1" w:tentative="0">
      <w:start w:val="1"/>
      <w:numFmt w:val="bullet"/>
      <w:pStyle w:val="52"/>
      <w:lvlText w:val=""/>
      <w:lvlJc w:val="left"/>
      <w:pPr>
        <w:tabs>
          <w:tab w:val="left" w:pos="760"/>
        </w:tabs>
        <w:ind w:left="1264" w:hanging="413"/>
      </w:pPr>
      <w:rPr>
        <w:rFonts w:hint="default" w:ascii="Symbol" w:hAnsi="Symbol"/>
        <w:color w:val="auto"/>
      </w:rPr>
    </w:lvl>
    <w:lvl w:ilvl="2" w:tentative="0">
      <w:start w:val="1"/>
      <w:numFmt w:val="bullet"/>
      <w:pStyle w:val="6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6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7"/>
      <w:lvlText w:val="%2)"/>
      <w:lvlJc w:val="left"/>
      <w:pPr>
        <w:tabs>
          <w:tab w:val="left" w:pos="1260"/>
        </w:tabs>
        <w:ind w:left="1259" w:hanging="419"/>
      </w:pPr>
      <w:rPr>
        <w:rFonts w:hint="eastAsia"/>
      </w:rPr>
    </w:lvl>
    <w:lvl w:ilvl="2" w:tentative="0">
      <w:start w:val="1"/>
      <w:numFmt w:val="decimal"/>
      <w:pStyle w:val="6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6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31"/>
      <w:suff w:val="nothing"/>
      <w:lvlText w:val="图%1　"/>
      <w:lvlJc w:val="left"/>
      <w:pPr>
        <w:ind w:left="6663"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89"/>
      <w:lvlText w:val="%1"/>
      <w:lvlJc w:val="left"/>
      <w:pPr>
        <w:tabs>
          <w:tab w:val="left" w:pos="0"/>
        </w:tabs>
        <w:ind w:left="0" w:hanging="425"/>
      </w:pPr>
      <w:rPr>
        <w:rFonts w:hint="eastAsia"/>
      </w:rPr>
    </w:lvl>
    <w:lvl w:ilvl="1" w:tentative="0">
      <w:start w:val="1"/>
      <w:numFmt w:val="decimal"/>
      <w:pStyle w:val="9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8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5"/>
      <w:suff w:val="nothing"/>
      <w:lvlText w:val="%1.%2　"/>
      <w:lvlJc w:val="left"/>
      <w:pPr>
        <w:ind w:left="1276" w:firstLine="0"/>
      </w:pPr>
      <w:rPr>
        <w:rFonts w:hint="eastAsia" w:ascii="黑体" w:hAnsi="Times New Roman" w:eastAsia="黑体"/>
        <w:b w:val="0"/>
        <w:i w:val="0"/>
        <w:snapToGrid/>
        <w:spacing w:val="0"/>
        <w:w w:val="100"/>
        <w:kern w:val="21"/>
        <w:sz w:val="21"/>
      </w:rPr>
    </w:lvl>
    <w:lvl w:ilvl="2" w:tentative="0">
      <w:start w:val="1"/>
      <w:numFmt w:val="decimal"/>
      <w:pStyle w:val="106"/>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9"/>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8"/>
      <w:lvlText w:val="%1)"/>
      <w:lvlJc w:val="left"/>
      <w:pPr>
        <w:tabs>
          <w:tab w:val="left" w:pos="839"/>
        </w:tabs>
        <w:ind w:left="839" w:hanging="419"/>
      </w:pPr>
      <w:rPr>
        <w:rFonts w:hint="eastAsia" w:ascii="宋体" w:eastAsia="宋体"/>
        <w:b w:val="0"/>
        <w:i w:val="0"/>
        <w:sz w:val="21"/>
      </w:rPr>
    </w:lvl>
    <w:lvl w:ilvl="1" w:tentative="0">
      <w:start w:val="1"/>
      <w:numFmt w:val="decimal"/>
      <w:pStyle w:val="9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removePersonalInformation/>
  <w:bordersDoNotSurroundHeader w:val="0"/>
  <w:bordersDoNotSurroundFooter w:val="0"/>
  <w:attachedTemplate r:id="rId1"/>
  <w:revisionView w:markup="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lZTVmZTIxMjY0ZmMyM2NkZDgzNjRjYmFkMzFmMGYifQ=="/>
  </w:docVars>
  <w:rsids>
    <w:rsidRoot w:val="004B27E5"/>
    <w:rsid w:val="00000244"/>
    <w:rsid w:val="000008CB"/>
    <w:rsid w:val="0000185F"/>
    <w:rsid w:val="00001D1D"/>
    <w:rsid w:val="00002E8E"/>
    <w:rsid w:val="000030A8"/>
    <w:rsid w:val="0000493B"/>
    <w:rsid w:val="0000586F"/>
    <w:rsid w:val="00005B61"/>
    <w:rsid w:val="00007049"/>
    <w:rsid w:val="000073A3"/>
    <w:rsid w:val="00010698"/>
    <w:rsid w:val="00012C77"/>
    <w:rsid w:val="00013D86"/>
    <w:rsid w:val="00013E02"/>
    <w:rsid w:val="00014195"/>
    <w:rsid w:val="00014757"/>
    <w:rsid w:val="00020115"/>
    <w:rsid w:val="000207ED"/>
    <w:rsid w:val="00020F6B"/>
    <w:rsid w:val="0002143C"/>
    <w:rsid w:val="00021D76"/>
    <w:rsid w:val="00023AE5"/>
    <w:rsid w:val="00024EEB"/>
    <w:rsid w:val="00025593"/>
    <w:rsid w:val="00025A65"/>
    <w:rsid w:val="00026C31"/>
    <w:rsid w:val="00027280"/>
    <w:rsid w:val="00031D9F"/>
    <w:rsid w:val="000320A7"/>
    <w:rsid w:val="00035925"/>
    <w:rsid w:val="0003789F"/>
    <w:rsid w:val="000431CD"/>
    <w:rsid w:val="00052070"/>
    <w:rsid w:val="00053BAD"/>
    <w:rsid w:val="00056833"/>
    <w:rsid w:val="00062D8E"/>
    <w:rsid w:val="00064010"/>
    <w:rsid w:val="00064D9B"/>
    <w:rsid w:val="000666E7"/>
    <w:rsid w:val="00066AD6"/>
    <w:rsid w:val="000677E7"/>
    <w:rsid w:val="00067CDF"/>
    <w:rsid w:val="0007038B"/>
    <w:rsid w:val="00073135"/>
    <w:rsid w:val="0007404C"/>
    <w:rsid w:val="00074394"/>
    <w:rsid w:val="00074669"/>
    <w:rsid w:val="00074DCC"/>
    <w:rsid w:val="00074FBE"/>
    <w:rsid w:val="000752BF"/>
    <w:rsid w:val="00077757"/>
    <w:rsid w:val="00077D5C"/>
    <w:rsid w:val="00082F47"/>
    <w:rsid w:val="00083A09"/>
    <w:rsid w:val="00084C02"/>
    <w:rsid w:val="000855C5"/>
    <w:rsid w:val="00085993"/>
    <w:rsid w:val="00085AE7"/>
    <w:rsid w:val="00086AC6"/>
    <w:rsid w:val="00086C19"/>
    <w:rsid w:val="00086D10"/>
    <w:rsid w:val="0009005E"/>
    <w:rsid w:val="000908FC"/>
    <w:rsid w:val="00091D6D"/>
    <w:rsid w:val="00092857"/>
    <w:rsid w:val="000943DD"/>
    <w:rsid w:val="0009598A"/>
    <w:rsid w:val="00096E9C"/>
    <w:rsid w:val="0009717D"/>
    <w:rsid w:val="000A05AE"/>
    <w:rsid w:val="000A16F2"/>
    <w:rsid w:val="000A1A14"/>
    <w:rsid w:val="000A20A9"/>
    <w:rsid w:val="000A48B1"/>
    <w:rsid w:val="000A6A8E"/>
    <w:rsid w:val="000A6E64"/>
    <w:rsid w:val="000A6EFD"/>
    <w:rsid w:val="000A75C3"/>
    <w:rsid w:val="000B0E57"/>
    <w:rsid w:val="000B0E73"/>
    <w:rsid w:val="000B1E07"/>
    <w:rsid w:val="000B2892"/>
    <w:rsid w:val="000B3143"/>
    <w:rsid w:val="000B362F"/>
    <w:rsid w:val="000B603D"/>
    <w:rsid w:val="000B6296"/>
    <w:rsid w:val="000B65D6"/>
    <w:rsid w:val="000B6713"/>
    <w:rsid w:val="000C12E8"/>
    <w:rsid w:val="000C135F"/>
    <w:rsid w:val="000C2BF5"/>
    <w:rsid w:val="000C2E7B"/>
    <w:rsid w:val="000C405D"/>
    <w:rsid w:val="000C52BA"/>
    <w:rsid w:val="000C6A4A"/>
    <w:rsid w:val="000C6B05"/>
    <w:rsid w:val="000C6DD6"/>
    <w:rsid w:val="000C73D4"/>
    <w:rsid w:val="000D051C"/>
    <w:rsid w:val="000D3D4C"/>
    <w:rsid w:val="000D3F61"/>
    <w:rsid w:val="000D4EC2"/>
    <w:rsid w:val="000D4F51"/>
    <w:rsid w:val="000D6AD7"/>
    <w:rsid w:val="000D718B"/>
    <w:rsid w:val="000D7A9E"/>
    <w:rsid w:val="000D7DD6"/>
    <w:rsid w:val="000E0C46"/>
    <w:rsid w:val="000E1CC1"/>
    <w:rsid w:val="000E3013"/>
    <w:rsid w:val="000E3D08"/>
    <w:rsid w:val="000E5FBD"/>
    <w:rsid w:val="000E62E5"/>
    <w:rsid w:val="000E6428"/>
    <w:rsid w:val="000F030C"/>
    <w:rsid w:val="000F129C"/>
    <w:rsid w:val="000F2496"/>
    <w:rsid w:val="000F29BB"/>
    <w:rsid w:val="000F3755"/>
    <w:rsid w:val="000F5A92"/>
    <w:rsid w:val="000F5FE6"/>
    <w:rsid w:val="000F60D0"/>
    <w:rsid w:val="000F6C25"/>
    <w:rsid w:val="000F6E76"/>
    <w:rsid w:val="000F7BC9"/>
    <w:rsid w:val="001000AF"/>
    <w:rsid w:val="00101280"/>
    <w:rsid w:val="00101644"/>
    <w:rsid w:val="00101665"/>
    <w:rsid w:val="00101931"/>
    <w:rsid w:val="00101E26"/>
    <w:rsid w:val="0010288D"/>
    <w:rsid w:val="00102DC4"/>
    <w:rsid w:val="00102FFF"/>
    <w:rsid w:val="001056DE"/>
    <w:rsid w:val="00106D19"/>
    <w:rsid w:val="0011032D"/>
    <w:rsid w:val="00110A1A"/>
    <w:rsid w:val="0011113A"/>
    <w:rsid w:val="001124C0"/>
    <w:rsid w:val="00112E07"/>
    <w:rsid w:val="00116616"/>
    <w:rsid w:val="00116DE4"/>
    <w:rsid w:val="00116E4D"/>
    <w:rsid w:val="00120D65"/>
    <w:rsid w:val="001238D7"/>
    <w:rsid w:val="0013175F"/>
    <w:rsid w:val="00133BB1"/>
    <w:rsid w:val="00133C47"/>
    <w:rsid w:val="0013408F"/>
    <w:rsid w:val="00134C6F"/>
    <w:rsid w:val="00136CEB"/>
    <w:rsid w:val="0014058F"/>
    <w:rsid w:val="0014106C"/>
    <w:rsid w:val="00142A40"/>
    <w:rsid w:val="0014303D"/>
    <w:rsid w:val="00143F8E"/>
    <w:rsid w:val="00145244"/>
    <w:rsid w:val="0014580D"/>
    <w:rsid w:val="00145F45"/>
    <w:rsid w:val="00146355"/>
    <w:rsid w:val="00146DDD"/>
    <w:rsid w:val="001512B4"/>
    <w:rsid w:val="00155D21"/>
    <w:rsid w:val="00157F4A"/>
    <w:rsid w:val="0016194C"/>
    <w:rsid w:val="00161B0F"/>
    <w:rsid w:val="001620A5"/>
    <w:rsid w:val="00162194"/>
    <w:rsid w:val="00164456"/>
    <w:rsid w:val="00164E53"/>
    <w:rsid w:val="00164F55"/>
    <w:rsid w:val="0016699D"/>
    <w:rsid w:val="00166DD2"/>
    <w:rsid w:val="00166F2E"/>
    <w:rsid w:val="001677C2"/>
    <w:rsid w:val="0017266B"/>
    <w:rsid w:val="001726F9"/>
    <w:rsid w:val="0017303D"/>
    <w:rsid w:val="0017498A"/>
    <w:rsid w:val="00175159"/>
    <w:rsid w:val="00176208"/>
    <w:rsid w:val="00180D46"/>
    <w:rsid w:val="0018211B"/>
    <w:rsid w:val="00182BC3"/>
    <w:rsid w:val="00182C60"/>
    <w:rsid w:val="00182E36"/>
    <w:rsid w:val="001836E6"/>
    <w:rsid w:val="001840D3"/>
    <w:rsid w:val="00184309"/>
    <w:rsid w:val="0018703D"/>
    <w:rsid w:val="00187CD1"/>
    <w:rsid w:val="001900F8"/>
    <w:rsid w:val="00191258"/>
    <w:rsid w:val="00192680"/>
    <w:rsid w:val="001926CD"/>
    <w:rsid w:val="00192A2D"/>
    <w:rsid w:val="00193037"/>
    <w:rsid w:val="00193177"/>
    <w:rsid w:val="00193A2C"/>
    <w:rsid w:val="00195F10"/>
    <w:rsid w:val="001A038B"/>
    <w:rsid w:val="001A18BA"/>
    <w:rsid w:val="001A1F64"/>
    <w:rsid w:val="001A288E"/>
    <w:rsid w:val="001B027F"/>
    <w:rsid w:val="001B0C40"/>
    <w:rsid w:val="001B4F4E"/>
    <w:rsid w:val="001B6DC2"/>
    <w:rsid w:val="001B7880"/>
    <w:rsid w:val="001B7AD5"/>
    <w:rsid w:val="001C149C"/>
    <w:rsid w:val="001C14E5"/>
    <w:rsid w:val="001C21AC"/>
    <w:rsid w:val="001C2FF9"/>
    <w:rsid w:val="001C3344"/>
    <w:rsid w:val="001C37F9"/>
    <w:rsid w:val="001C47BA"/>
    <w:rsid w:val="001C59EA"/>
    <w:rsid w:val="001C5BE4"/>
    <w:rsid w:val="001C7239"/>
    <w:rsid w:val="001D005D"/>
    <w:rsid w:val="001D0406"/>
    <w:rsid w:val="001D282A"/>
    <w:rsid w:val="001D2CBC"/>
    <w:rsid w:val="001D2D50"/>
    <w:rsid w:val="001D2E77"/>
    <w:rsid w:val="001D4050"/>
    <w:rsid w:val="001D406C"/>
    <w:rsid w:val="001D41EE"/>
    <w:rsid w:val="001D4239"/>
    <w:rsid w:val="001D49C1"/>
    <w:rsid w:val="001D566D"/>
    <w:rsid w:val="001D5F10"/>
    <w:rsid w:val="001D69BD"/>
    <w:rsid w:val="001D6C6F"/>
    <w:rsid w:val="001D7529"/>
    <w:rsid w:val="001E0380"/>
    <w:rsid w:val="001E057C"/>
    <w:rsid w:val="001E13B1"/>
    <w:rsid w:val="001E1E35"/>
    <w:rsid w:val="001E1F78"/>
    <w:rsid w:val="001E2483"/>
    <w:rsid w:val="001E2A91"/>
    <w:rsid w:val="001E2D9E"/>
    <w:rsid w:val="001E5EEC"/>
    <w:rsid w:val="001F0BEE"/>
    <w:rsid w:val="001F0CA4"/>
    <w:rsid w:val="001F11DD"/>
    <w:rsid w:val="001F1A68"/>
    <w:rsid w:val="001F3A19"/>
    <w:rsid w:val="001F5382"/>
    <w:rsid w:val="001F73E4"/>
    <w:rsid w:val="002003ED"/>
    <w:rsid w:val="00201105"/>
    <w:rsid w:val="00201DA0"/>
    <w:rsid w:val="00204115"/>
    <w:rsid w:val="0020444D"/>
    <w:rsid w:val="002046B8"/>
    <w:rsid w:val="002058C1"/>
    <w:rsid w:val="00207F93"/>
    <w:rsid w:val="002114A3"/>
    <w:rsid w:val="0021180D"/>
    <w:rsid w:val="00221CC7"/>
    <w:rsid w:val="002248B5"/>
    <w:rsid w:val="00226070"/>
    <w:rsid w:val="00226425"/>
    <w:rsid w:val="002264E1"/>
    <w:rsid w:val="00231358"/>
    <w:rsid w:val="00232832"/>
    <w:rsid w:val="00233DE8"/>
    <w:rsid w:val="00234467"/>
    <w:rsid w:val="002351FD"/>
    <w:rsid w:val="002376EB"/>
    <w:rsid w:val="00237D8D"/>
    <w:rsid w:val="00240514"/>
    <w:rsid w:val="00241DA2"/>
    <w:rsid w:val="00242C6A"/>
    <w:rsid w:val="002434A7"/>
    <w:rsid w:val="002440A5"/>
    <w:rsid w:val="00244FE9"/>
    <w:rsid w:val="002452BC"/>
    <w:rsid w:val="002456C0"/>
    <w:rsid w:val="00246B2B"/>
    <w:rsid w:val="00247FEE"/>
    <w:rsid w:val="00250E7D"/>
    <w:rsid w:val="00251CFF"/>
    <w:rsid w:val="00253B3A"/>
    <w:rsid w:val="00254BBD"/>
    <w:rsid w:val="00255A3F"/>
    <w:rsid w:val="002565D5"/>
    <w:rsid w:val="0025787D"/>
    <w:rsid w:val="002600BB"/>
    <w:rsid w:val="00260D31"/>
    <w:rsid w:val="002622C0"/>
    <w:rsid w:val="00262A5B"/>
    <w:rsid w:val="002659BF"/>
    <w:rsid w:val="002675D9"/>
    <w:rsid w:val="00267B7B"/>
    <w:rsid w:val="00270DD3"/>
    <w:rsid w:val="002714F7"/>
    <w:rsid w:val="00271D94"/>
    <w:rsid w:val="002722C9"/>
    <w:rsid w:val="00272D6B"/>
    <w:rsid w:val="00273D94"/>
    <w:rsid w:val="00274727"/>
    <w:rsid w:val="00275508"/>
    <w:rsid w:val="002778AE"/>
    <w:rsid w:val="00280AC7"/>
    <w:rsid w:val="00282559"/>
    <w:rsid w:val="002825FA"/>
    <w:rsid w:val="0028269A"/>
    <w:rsid w:val="00283590"/>
    <w:rsid w:val="00285BAA"/>
    <w:rsid w:val="00286973"/>
    <w:rsid w:val="002903A0"/>
    <w:rsid w:val="00292FAA"/>
    <w:rsid w:val="00294E70"/>
    <w:rsid w:val="00296605"/>
    <w:rsid w:val="002972FC"/>
    <w:rsid w:val="002A17FC"/>
    <w:rsid w:val="002A1924"/>
    <w:rsid w:val="002A2C92"/>
    <w:rsid w:val="002A7420"/>
    <w:rsid w:val="002B0F12"/>
    <w:rsid w:val="002B1308"/>
    <w:rsid w:val="002B2D18"/>
    <w:rsid w:val="002B3860"/>
    <w:rsid w:val="002B4554"/>
    <w:rsid w:val="002B4A5E"/>
    <w:rsid w:val="002B73D8"/>
    <w:rsid w:val="002C08E3"/>
    <w:rsid w:val="002C1580"/>
    <w:rsid w:val="002C2375"/>
    <w:rsid w:val="002C35B2"/>
    <w:rsid w:val="002C3940"/>
    <w:rsid w:val="002C3DA2"/>
    <w:rsid w:val="002C441B"/>
    <w:rsid w:val="002C5506"/>
    <w:rsid w:val="002C5FCF"/>
    <w:rsid w:val="002C6D20"/>
    <w:rsid w:val="002C6DF5"/>
    <w:rsid w:val="002C72D8"/>
    <w:rsid w:val="002C7C5D"/>
    <w:rsid w:val="002D11FA"/>
    <w:rsid w:val="002D1659"/>
    <w:rsid w:val="002D4AE7"/>
    <w:rsid w:val="002D58E5"/>
    <w:rsid w:val="002D77F0"/>
    <w:rsid w:val="002E0DDF"/>
    <w:rsid w:val="002E2832"/>
    <w:rsid w:val="002E2906"/>
    <w:rsid w:val="002E29E2"/>
    <w:rsid w:val="002E2F83"/>
    <w:rsid w:val="002E3035"/>
    <w:rsid w:val="002E3714"/>
    <w:rsid w:val="002E3C1D"/>
    <w:rsid w:val="002E4EAA"/>
    <w:rsid w:val="002E5635"/>
    <w:rsid w:val="002E64C3"/>
    <w:rsid w:val="002E660D"/>
    <w:rsid w:val="002E68AA"/>
    <w:rsid w:val="002E6A2C"/>
    <w:rsid w:val="002F0E43"/>
    <w:rsid w:val="002F14F9"/>
    <w:rsid w:val="002F156B"/>
    <w:rsid w:val="002F1D8C"/>
    <w:rsid w:val="002F1F00"/>
    <w:rsid w:val="002F21DA"/>
    <w:rsid w:val="002F3E94"/>
    <w:rsid w:val="002F6140"/>
    <w:rsid w:val="0030013C"/>
    <w:rsid w:val="003003B2"/>
    <w:rsid w:val="00301F39"/>
    <w:rsid w:val="00302FB6"/>
    <w:rsid w:val="0030361D"/>
    <w:rsid w:val="0030425E"/>
    <w:rsid w:val="0030545E"/>
    <w:rsid w:val="00305925"/>
    <w:rsid w:val="003069EE"/>
    <w:rsid w:val="00307473"/>
    <w:rsid w:val="00307E55"/>
    <w:rsid w:val="00310610"/>
    <w:rsid w:val="00310AD1"/>
    <w:rsid w:val="00310CDA"/>
    <w:rsid w:val="003131AD"/>
    <w:rsid w:val="003136EC"/>
    <w:rsid w:val="003148CC"/>
    <w:rsid w:val="003153A7"/>
    <w:rsid w:val="00315442"/>
    <w:rsid w:val="00316C8E"/>
    <w:rsid w:val="003172D3"/>
    <w:rsid w:val="00317C95"/>
    <w:rsid w:val="0032080C"/>
    <w:rsid w:val="00322139"/>
    <w:rsid w:val="003230CC"/>
    <w:rsid w:val="00323ACA"/>
    <w:rsid w:val="00323FEE"/>
    <w:rsid w:val="00324A79"/>
    <w:rsid w:val="00324EAD"/>
    <w:rsid w:val="003252D4"/>
    <w:rsid w:val="00325926"/>
    <w:rsid w:val="00325D51"/>
    <w:rsid w:val="003267CC"/>
    <w:rsid w:val="00327697"/>
    <w:rsid w:val="00327A8A"/>
    <w:rsid w:val="00330D58"/>
    <w:rsid w:val="003310E3"/>
    <w:rsid w:val="00331566"/>
    <w:rsid w:val="003349F0"/>
    <w:rsid w:val="00336610"/>
    <w:rsid w:val="00337203"/>
    <w:rsid w:val="003372AE"/>
    <w:rsid w:val="0034044C"/>
    <w:rsid w:val="00340857"/>
    <w:rsid w:val="003416B4"/>
    <w:rsid w:val="00341C86"/>
    <w:rsid w:val="00342F8A"/>
    <w:rsid w:val="0034334E"/>
    <w:rsid w:val="00343F73"/>
    <w:rsid w:val="00344568"/>
    <w:rsid w:val="0034469D"/>
    <w:rsid w:val="0034483C"/>
    <w:rsid w:val="00345060"/>
    <w:rsid w:val="0034508F"/>
    <w:rsid w:val="003454C9"/>
    <w:rsid w:val="003477F3"/>
    <w:rsid w:val="003504A1"/>
    <w:rsid w:val="00351459"/>
    <w:rsid w:val="00351B1F"/>
    <w:rsid w:val="00351B37"/>
    <w:rsid w:val="0035323B"/>
    <w:rsid w:val="0035355F"/>
    <w:rsid w:val="00357FF9"/>
    <w:rsid w:val="0036027C"/>
    <w:rsid w:val="003603C7"/>
    <w:rsid w:val="00360463"/>
    <w:rsid w:val="003609D2"/>
    <w:rsid w:val="00360E53"/>
    <w:rsid w:val="003622FF"/>
    <w:rsid w:val="003628CE"/>
    <w:rsid w:val="00363722"/>
    <w:rsid w:val="00363F22"/>
    <w:rsid w:val="00365596"/>
    <w:rsid w:val="003679B3"/>
    <w:rsid w:val="00371D62"/>
    <w:rsid w:val="00371F43"/>
    <w:rsid w:val="00372A42"/>
    <w:rsid w:val="003733CC"/>
    <w:rsid w:val="00373717"/>
    <w:rsid w:val="00374FD4"/>
    <w:rsid w:val="00375564"/>
    <w:rsid w:val="00375A1B"/>
    <w:rsid w:val="00376E06"/>
    <w:rsid w:val="00377FE7"/>
    <w:rsid w:val="0038062A"/>
    <w:rsid w:val="00381C84"/>
    <w:rsid w:val="003828B5"/>
    <w:rsid w:val="00383191"/>
    <w:rsid w:val="0038376A"/>
    <w:rsid w:val="00383E5C"/>
    <w:rsid w:val="0038554D"/>
    <w:rsid w:val="00386DED"/>
    <w:rsid w:val="00390254"/>
    <w:rsid w:val="003910D0"/>
    <w:rsid w:val="003912E7"/>
    <w:rsid w:val="00391349"/>
    <w:rsid w:val="00392CC1"/>
    <w:rsid w:val="00393947"/>
    <w:rsid w:val="00397EC3"/>
    <w:rsid w:val="003A02D8"/>
    <w:rsid w:val="003A2275"/>
    <w:rsid w:val="003A2DE4"/>
    <w:rsid w:val="003A3659"/>
    <w:rsid w:val="003A6A4F"/>
    <w:rsid w:val="003A7088"/>
    <w:rsid w:val="003B00DF"/>
    <w:rsid w:val="003B076D"/>
    <w:rsid w:val="003B0B0A"/>
    <w:rsid w:val="003B0EE7"/>
    <w:rsid w:val="003B1275"/>
    <w:rsid w:val="003B1778"/>
    <w:rsid w:val="003B31DA"/>
    <w:rsid w:val="003B3897"/>
    <w:rsid w:val="003B3A02"/>
    <w:rsid w:val="003B433B"/>
    <w:rsid w:val="003B49BF"/>
    <w:rsid w:val="003B52EF"/>
    <w:rsid w:val="003B5A68"/>
    <w:rsid w:val="003C11CB"/>
    <w:rsid w:val="003C2981"/>
    <w:rsid w:val="003C2E1C"/>
    <w:rsid w:val="003C36BC"/>
    <w:rsid w:val="003C4B62"/>
    <w:rsid w:val="003C6638"/>
    <w:rsid w:val="003C707B"/>
    <w:rsid w:val="003C75F3"/>
    <w:rsid w:val="003C78A3"/>
    <w:rsid w:val="003C7DA7"/>
    <w:rsid w:val="003D4586"/>
    <w:rsid w:val="003D519C"/>
    <w:rsid w:val="003D544D"/>
    <w:rsid w:val="003D7C62"/>
    <w:rsid w:val="003E1867"/>
    <w:rsid w:val="003E42EB"/>
    <w:rsid w:val="003E4344"/>
    <w:rsid w:val="003E55A5"/>
    <w:rsid w:val="003E5729"/>
    <w:rsid w:val="003E57F1"/>
    <w:rsid w:val="003E5BE5"/>
    <w:rsid w:val="003E601F"/>
    <w:rsid w:val="003E7CFD"/>
    <w:rsid w:val="003F0276"/>
    <w:rsid w:val="003F02F7"/>
    <w:rsid w:val="003F16C0"/>
    <w:rsid w:val="003F2B3E"/>
    <w:rsid w:val="003F4B67"/>
    <w:rsid w:val="003F4EE0"/>
    <w:rsid w:val="003F61D4"/>
    <w:rsid w:val="003F6DD7"/>
    <w:rsid w:val="003F7B43"/>
    <w:rsid w:val="004004B5"/>
    <w:rsid w:val="00402153"/>
    <w:rsid w:val="00402FC1"/>
    <w:rsid w:val="00403B27"/>
    <w:rsid w:val="00404BCE"/>
    <w:rsid w:val="004053E2"/>
    <w:rsid w:val="00406AF4"/>
    <w:rsid w:val="00406BB2"/>
    <w:rsid w:val="00410366"/>
    <w:rsid w:val="00411EDF"/>
    <w:rsid w:val="00412DE0"/>
    <w:rsid w:val="00414BF0"/>
    <w:rsid w:val="00415778"/>
    <w:rsid w:val="00416A10"/>
    <w:rsid w:val="0041736A"/>
    <w:rsid w:val="004203AF"/>
    <w:rsid w:val="0042067E"/>
    <w:rsid w:val="004206F3"/>
    <w:rsid w:val="00420B49"/>
    <w:rsid w:val="00420C2B"/>
    <w:rsid w:val="0042120D"/>
    <w:rsid w:val="0042138A"/>
    <w:rsid w:val="00421D9A"/>
    <w:rsid w:val="004236F1"/>
    <w:rsid w:val="004239A0"/>
    <w:rsid w:val="00425082"/>
    <w:rsid w:val="004313EC"/>
    <w:rsid w:val="004316BD"/>
    <w:rsid w:val="00431DEB"/>
    <w:rsid w:val="00433383"/>
    <w:rsid w:val="00433810"/>
    <w:rsid w:val="00441DAB"/>
    <w:rsid w:val="00442EA4"/>
    <w:rsid w:val="004446CA"/>
    <w:rsid w:val="00445877"/>
    <w:rsid w:val="00446B29"/>
    <w:rsid w:val="00447862"/>
    <w:rsid w:val="00447ADD"/>
    <w:rsid w:val="00447CA8"/>
    <w:rsid w:val="00452A99"/>
    <w:rsid w:val="00452C82"/>
    <w:rsid w:val="00453F9A"/>
    <w:rsid w:val="00456152"/>
    <w:rsid w:val="004574EE"/>
    <w:rsid w:val="00457C5D"/>
    <w:rsid w:val="00457FFE"/>
    <w:rsid w:val="004615DB"/>
    <w:rsid w:val="00462113"/>
    <w:rsid w:val="004703A5"/>
    <w:rsid w:val="00471E91"/>
    <w:rsid w:val="00474675"/>
    <w:rsid w:val="0047470C"/>
    <w:rsid w:val="00475D0F"/>
    <w:rsid w:val="00476948"/>
    <w:rsid w:val="00476A54"/>
    <w:rsid w:val="004776EE"/>
    <w:rsid w:val="0048113C"/>
    <w:rsid w:val="004823B4"/>
    <w:rsid w:val="00482EF0"/>
    <w:rsid w:val="00482F5D"/>
    <w:rsid w:val="00482F64"/>
    <w:rsid w:val="004844B4"/>
    <w:rsid w:val="00486DEF"/>
    <w:rsid w:val="00487505"/>
    <w:rsid w:val="004876B4"/>
    <w:rsid w:val="00490263"/>
    <w:rsid w:val="00491AD6"/>
    <w:rsid w:val="004943B9"/>
    <w:rsid w:val="00495AA5"/>
    <w:rsid w:val="00495FC9"/>
    <w:rsid w:val="00496099"/>
    <w:rsid w:val="00496CC1"/>
    <w:rsid w:val="004975C1"/>
    <w:rsid w:val="0049783E"/>
    <w:rsid w:val="004A0F48"/>
    <w:rsid w:val="004A35F9"/>
    <w:rsid w:val="004A3F36"/>
    <w:rsid w:val="004A44CC"/>
    <w:rsid w:val="004A4A44"/>
    <w:rsid w:val="004A5FF1"/>
    <w:rsid w:val="004A6CCD"/>
    <w:rsid w:val="004B0322"/>
    <w:rsid w:val="004B24C1"/>
    <w:rsid w:val="004B27E5"/>
    <w:rsid w:val="004B287E"/>
    <w:rsid w:val="004B5124"/>
    <w:rsid w:val="004B5F11"/>
    <w:rsid w:val="004C04C9"/>
    <w:rsid w:val="004C0F00"/>
    <w:rsid w:val="004C1D46"/>
    <w:rsid w:val="004C292F"/>
    <w:rsid w:val="004C2A73"/>
    <w:rsid w:val="004C48AC"/>
    <w:rsid w:val="004C6F27"/>
    <w:rsid w:val="004D00BD"/>
    <w:rsid w:val="004D0AD8"/>
    <w:rsid w:val="004D334A"/>
    <w:rsid w:val="004D352B"/>
    <w:rsid w:val="004D3594"/>
    <w:rsid w:val="004D47E5"/>
    <w:rsid w:val="004D73A4"/>
    <w:rsid w:val="004E2C52"/>
    <w:rsid w:val="004E3435"/>
    <w:rsid w:val="004E402A"/>
    <w:rsid w:val="004E46D9"/>
    <w:rsid w:val="004E6C3F"/>
    <w:rsid w:val="004E75BE"/>
    <w:rsid w:val="004F17D0"/>
    <w:rsid w:val="004F23D9"/>
    <w:rsid w:val="004F2D28"/>
    <w:rsid w:val="004F3104"/>
    <w:rsid w:val="004F414C"/>
    <w:rsid w:val="004F4534"/>
    <w:rsid w:val="004F4827"/>
    <w:rsid w:val="004F5594"/>
    <w:rsid w:val="004F66DC"/>
    <w:rsid w:val="00500293"/>
    <w:rsid w:val="00500FE4"/>
    <w:rsid w:val="00501611"/>
    <w:rsid w:val="0050177D"/>
    <w:rsid w:val="00503036"/>
    <w:rsid w:val="00503BFD"/>
    <w:rsid w:val="00505BA9"/>
    <w:rsid w:val="00506709"/>
    <w:rsid w:val="00506BC7"/>
    <w:rsid w:val="00510280"/>
    <w:rsid w:val="00510369"/>
    <w:rsid w:val="005105F1"/>
    <w:rsid w:val="00510C58"/>
    <w:rsid w:val="00511453"/>
    <w:rsid w:val="00513C63"/>
    <w:rsid w:val="00513D73"/>
    <w:rsid w:val="00514A43"/>
    <w:rsid w:val="00514AC4"/>
    <w:rsid w:val="00514C9D"/>
    <w:rsid w:val="00514D16"/>
    <w:rsid w:val="00514EBF"/>
    <w:rsid w:val="0051543D"/>
    <w:rsid w:val="00515600"/>
    <w:rsid w:val="00515763"/>
    <w:rsid w:val="005174E5"/>
    <w:rsid w:val="00520303"/>
    <w:rsid w:val="00520932"/>
    <w:rsid w:val="00522393"/>
    <w:rsid w:val="00522620"/>
    <w:rsid w:val="00525656"/>
    <w:rsid w:val="005262F4"/>
    <w:rsid w:val="00530048"/>
    <w:rsid w:val="00532EE9"/>
    <w:rsid w:val="005341AD"/>
    <w:rsid w:val="005346E7"/>
    <w:rsid w:val="00534BC1"/>
    <w:rsid w:val="00534C02"/>
    <w:rsid w:val="00534CC0"/>
    <w:rsid w:val="0053515A"/>
    <w:rsid w:val="00535440"/>
    <w:rsid w:val="00535BE3"/>
    <w:rsid w:val="00536049"/>
    <w:rsid w:val="0053632E"/>
    <w:rsid w:val="00536C00"/>
    <w:rsid w:val="005379B5"/>
    <w:rsid w:val="0054264B"/>
    <w:rsid w:val="00542C78"/>
    <w:rsid w:val="00543482"/>
    <w:rsid w:val="00543786"/>
    <w:rsid w:val="005437D5"/>
    <w:rsid w:val="005451F4"/>
    <w:rsid w:val="00545F1D"/>
    <w:rsid w:val="00546CBE"/>
    <w:rsid w:val="0054795C"/>
    <w:rsid w:val="00551CC7"/>
    <w:rsid w:val="005522B9"/>
    <w:rsid w:val="005533D7"/>
    <w:rsid w:val="00553C4D"/>
    <w:rsid w:val="005565DC"/>
    <w:rsid w:val="005579E0"/>
    <w:rsid w:val="00557C5E"/>
    <w:rsid w:val="00557EF2"/>
    <w:rsid w:val="00557FE8"/>
    <w:rsid w:val="00562C7B"/>
    <w:rsid w:val="005672D1"/>
    <w:rsid w:val="005703DE"/>
    <w:rsid w:val="0057201C"/>
    <w:rsid w:val="005726AD"/>
    <w:rsid w:val="00572B0A"/>
    <w:rsid w:val="00572D9A"/>
    <w:rsid w:val="00573AEA"/>
    <w:rsid w:val="00573FC5"/>
    <w:rsid w:val="0057418A"/>
    <w:rsid w:val="00574657"/>
    <w:rsid w:val="00576013"/>
    <w:rsid w:val="00576A7D"/>
    <w:rsid w:val="0057786C"/>
    <w:rsid w:val="00581FE4"/>
    <w:rsid w:val="0058464E"/>
    <w:rsid w:val="0058776B"/>
    <w:rsid w:val="005920DF"/>
    <w:rsid w:val="005926A1"/>
    <w:rsid w:val="00592A56"/>
    <w:rsid w:val="00593793"/>
    <w:rsid w:val="00593864"/>
    <w:rsid w:val="00596D05"/>
    <w:rsid w:val="00597CE3"/>
    <w:rsid w:val="005A01CB"/>
    <w:rsid w:val="005A0E32"/>
    <w:rsid w:val="005A17B0"/>
    <w:rsid w:val="005A249B"/>
    <w:rsid w:val="005A25DA"/>
    <w:rsid w:val="005A2860"/>
    <w:rsid w:val="005A3D12"/>
    <w:rsid w:val="005A58FF"/>
    <w:rsid w:val="005A5EAF"/>
    <w:rsid w:val="005A64C0"/>
    <w:rsid w:val="005A66C4"/>
    <w:rsid w:val="005A7A29"/>
    <w:rsid w:val="005A7E86"/>
    <w:rsid w:val="005B15D2"/>
    <w:rsid w:val="005B3970"/>
    <w:rsid w:val="005B3C11"/>
    <w:rsid w:val="005B4CD9"/>
    <w:rsid w:val="005B55EE"/>
    <w:rsid w:val="005B5CBA"/>
    <w:rsid w:val="005B7883"/>
    <w:rsid w:val="005C10B9"/>
    <w:rsid w:val="005C1C28"/>
    <w:rsid w:val="005C3152"/>
    <w:rsid w:val="005C447C"/>
    <w:rsid w:val="005C4F63"/>
    <w:rsid w:val="005C4FDF"/>
    <w:rsid w:val="005C6DB5"/>
    <w:rsid w:val="005C7C8C"/>
    <w:rsid w:val="005D3182"/>
    <w:rsid w:val="005D401C"/>
    <w:rsid w:val="005D4892"/>
    <w:rsid w:val="005E1371"/>
    <w:rsid w:val="005E19E7"/>
    <w:rsid w:val="005E26E4"/>
    <w:rsid w:val="005E31B2"/>
    <w:rsid w:val="005E3B66"/>
    <w:rsid w:val="005E3C43"/>
    <w:rsid w:val="005E3FB9"/>
    <w:rsid w:val="005E4D4E"/>
    <w:rsid w:val="005E5B16"/>
    <w:rsid w:val="005F1F98"/>
    <w:rsid w:val="005F29F2"/>
    <w:rsid w:val="005F2B74"/>
    <w:rsid w:val="005F2C2F"/>
    <w:rsid w:val="005F47FA"/>
    <w:rsid w:val="005F5FF9"/>
    <w:rsid w:val="00601290"/>
    <w:rsid w:val="0060195F"/>
    <w:rsid w:val="00602C70"/>
    <w:rsid w:val="00603049"/>
    <w:rsid w:val="00604409"/>
    <w:rsid w:val="006048EF"/>
    <w:rsid w:val="00604DF4"/>
    <w:rsid w:val="00605823"/>
    <w:rsid w:val="0060636C"/>
    <w:rsid w:val="00606AEF"/>
    <w:rsid w:val="00610E13"/>
    <w:rsid w:val="00611153"/>
    <w:rsid w:val="0061413F"/>
    <w:rsid w:val="00614737"/>
    <w:rsid w:val="00615FCF"/>
    <w:rsid w:val="00616A80"/>
    <w:rsid w:val="00616E18"/>
    <w:rsid w:val="0061716C"/>
    <w:rsid w:val="00617700"/>
    <w:rsid w:val="006209DE"/>
    <w:rsid w:val="0062149C"/>
    <w:rsid w:val="0062171E"/>
    <w:rsid w:val="00621A0B"/>
    <w:rsid w:val="00623371"/>
    <w:rsid w:val="006243A1"/>
    <w:rsid w:val="006250A0"/>
    <w:rsid w:val="00626BD7"/>
    <w:rsid w:val="00631600"/>
    <w:rsid w:val="0063172C"/>
    <w:rsid w:val="00632E56"/>
    <w:rsid w:val="00633DA1"/>
    <w:rsid w:val="00634D88"/>
    <w:rsid w:val="00635CBA"/>
    <w:rsid w:val="006366F9"/>
    <w:rsid w:val="00637295"/>
    <w:rsid w:val="0063787A"/>
    <w:rsid w:val="00637A16"/>
    <w:rsid w:val="00637D24"/>
    <w:rsid w:val="00640B2D"/>
    <w:rsid w:val="006421F4"/>
    <w:rsid w:val="0064338B"/>
    <w:rsid w:val="006449CD"/>
    <w:rsid w:val="00644A36"/>
    <w:rsid w:val="00645191"/>
    <w:rsid w:val="006454FF"/>
    <w:rsid w:val="0064627D"/>
    <w:rsid w:val="00646542"/>
    <w:rsid w:val="006504F4"/>
    <w:rsid w:val="0065059E"/>
    <w:rsid w:val="00650D41"/>
    <w:rsid w:val="00651BDA"/>
    <w:rsid w:val="00652600"/>
    <w:rsid w:val="00653A27"/>
    <w:rsid w:val="00654BC9"/>
    <w:rsid w:val="006552FD"/>
    <w:rsid w:val="00655F90"/>
    <w:rsid w:val="00657321"/>
    <w:rsid w:val="00657BEC"/>
    <w:rsid w:val="0066086A"/>
    <w:rsid w:val="00662767"/>
    <w:rsid w:val="00662BFA"/>
    <w:rsid w:val="00662C45"/>
    <w:rsid w:val="00663AF3"/>
    <w:rsid w:val="00663D6D"/>
    <w:rsid w:val="0066446D"/>
    <w:rsid w:val="006661A0"/>
    <w:rsid w:val="006664AA"/>
    <w:rsid w:val="00666532"/>
    <w:rsid w:val="00666B6C"/>
    <w:rsid w:val="0066717B"/>
    <w:rsid w:val="00670AE0"/>
    <w:rsid w:val="006732AE"/>
    <w:rsid w:val="00675F2B"/>
    <w:rsid w:val="00676B69"/>
    <w:rsid w:val="00677196"/>
    <w:rsid w:val="00677F80"/>
    <w:rsid w:val="00682682"/>
    <w:rsid w:val="00682702"/>
    <w:rsid w:val="0068277C"/>
    <w:rsid w:val="006836A0"/>
    <w:rsid w:val="006839F7"/>
    <w:rsid w:val="00683E4C"/>
    <w:rsid w:val="00684A2F"/>
    <w:rsid w:val="00685AB5"/>
    <w:rsid w:val="00686010"/>
    <w:rsid w:val="00686636"/>
    <w:rsid w:val="006900CF"/>
    <w:rsid w:val="0069079F"/>
    <w:rsid w:val="00690ED0"/>
    <w:rsid w:val="00692368"/>
    <w:rsid w:val="00692513"/>
    <w:rsid w:val="00694A3A"/>
    <w:rsid w:val="00696AC0"/>
    <w:rsid w:val="00696ADB"/>
    <w:rsid w:val="00697460"/>
    <w:rsid w:val="006A1816"/>
    <w:rsid w:val="006A23D3"/>
    <w:rsid w:val="006A2BFB"/>
    <w:rsid w:val="006A2EBC"/>
    <w:rsid w:val="006A573F"/>
    <w:rsid w:val="006A5EA0"/>
    <w:rsid w:val="006A642E"/>
    <w:rsid w:val="006A65A2"/>
    <w:rsid w:val="006A6CB7"/>
    <w:rsid w:val="006A6D50"/>
    <w:rsid w:val="006A77BA"/>
    <w:rsid w:val="006A783B"/>
    <w:rsid w:val="006A7B33"/>
    <w:rsid w:val="006B0568"/>
    <w:rsid w:val="006B1C3A"/>
    <w:rsid w:val="006B2756"/>
    <w:rsid w:val="006B4E13"/>
    <w:rsid w:val="006B5BD2"/>
    <w:rsid w:val="006B6F63"/>
    <w:rsid w:val="006B75DD"/>
    <w:rsid w:val="006C0091"/>
    <w:rsid w:val="006C1277"/>
    <w:rsid w:val="006C3AA1"/>
    <w:rsid w:val="006C485D"/>
    <w:rsid w:val="006C4E6A"/>
    <w:rsid w:val="006C67E0"/>
    <w:rsid w:val="006C790F"/>
    <w:rsid w:val="006C7ABA"/>
    <w:rsid w:val="006D07FA"/>
    <w:rsid w:val="006D0A09"/>
    <w:rsid w:val="006D0AF0"/>
    <w:rsid w:val="006D0D60"/>
    <w:rsid w:val="006D1122"/>
    <w:rsid w:val="006D2047"/>
    <w:rsid w:val="006D3574"/>
    <w:rsid w:val="006D390E"/>
    <w:rsid w:val="006D3C00"/>
    <w:rsid w:val="006D56D8"/>
    <w:rsid w:val="006E00EC"/>
    <w:rsid w:val="006E0264"/>
    <w:rsid w:val="006E295B"/>
    <w:rsid w:val="006E3675"/>
    <w:rsid w:val="006E4A7F"/>
    <w:rsid w:val="006E68AB"/>
    <w:rsid w:val="006E6A63"/>
    <w:rsid w:val="006F0013"/>
    <w:rsid w:val="006F0CF4"/>
    <w:rsid w:val="006F17E9"/>
    <w:rsid w:val="006F1A0C"/>
    <w:rsid w:val="006F309D"/>
    <w:rsid w:val="006F358E"/>
    <w:rsid w:val="006F58D9"/>
    <w:rsid w:val="006F68DB"/>
    <w:rsid w:val="006F7A4C"/>
    <w:rsid w:val="006F7B52"/>
    <w:rsid w:val="00700F8F"/>
    <w:rsid w:val="00701877"/>
    <w:rsid w:val="00704DF6"/>
    <w:rsid w:val="00705502"/>
    <w:rsid w:val="0070651C"/>
    <w:rsid w:val="00706BF0"/>
    <w:rsid w:val="00707990"/>
    <w:rsid w:val="00710B88"/>
    <w:rsid w:val="00710BC6"/>
    <w:rsid w:val="00711655"/>
    <w:rsid w:val="007132A3"/>
    <w:rsid w:val="00713A2E"/>
    <w:rsid w:val="00714603"/>
    <w:rsid w:val="00714671"/>
    <w:rsid w:val="00715BD1"/>
    <w:rsid w:val="00715BFE"/>
    <w:rsid w:val="00716421"/>
    <w:rsid w:val="00724C1B"/>
    <w:rsid w:val="00724EFB"/>
    <w:rsid w:val="0072686F"/>
    <w:rsid w:val="00726983"/>
    <w:rsid w:val="00730A19"/>
    <w:rsid w:val="00732194"/>
    <w:rsid w:val="0073310D"/>
    <w:rsid w:val="00735AD4"/>
    <w:rsid w:val="00736FDD"/>
    <w:rsid w:val="00737959"/>
    <w:rsid w:val="00737E70"/>
    <w:rsid w:val="007419C3"/>
    <w:rsid w:val="00741E0B"/>
    <w:rsid w:val="0074373A"/>
    <w:rsid w:val="00743AA3"/>
    <w:rsid w:val="007444A1"/>
    <w:rsid w:val="00745754"/>
    <w:rsid w:val="007467A7"/>
    <w:rsid w:val="007469DD"/>
    <w:rsid w:val="0074741B"/>
    <w:rsid w:val="0074759E"/>
    <w:rsid w:val="00747603"/>
    <w:rsid w:val="007478EA"/>
    <w:rsid w:val="00750319"/>
    <w:rsid w:val="007519A4"/>
    <w:rsid w:val="00751A91"/>
    <w:rsid w:val="00753546"/>
    <w:rsid w:val="0075415C"/>
    <w:rsid w:val="007558AB"/>
    <w:rsid w:val="007577EC"/>
    <w:rsid w:val="00757ACB"/>
    <w:rsid w:val="00760159"/>
    <w:rsid w:val="00760BC8"/>
    <w:rsid w:val="00761F68"/>
    <w:rsid w:val="00762245"/>
    <w:rsid w:val="00762346"/>
    <w:rsid w:val="0076349E"/>
    <w:rsid w:val="00763502"/>
    <w:rsid w:val="00764AB8"/>
    <w:rsid w:val="00765C68"/>
    <w:rsid w:val="00765EB1"/>
    <w:rsid w:val="007664BA"/>
    <w:rsid w:val="007672B0"/>
    <w:rsid w:val="007708F0"/>
    <w:rsid w:val="00770D67"/>
    <w:rsid w:val="00770E93"/>
    <w:rsid w:val="00771932"/>
    <w:rsid w:val="007739EE"/>
    <w:rsid w:val="00774F4F"/>
    <w:rsid w:val="007761B7"/>
    <w:rsid w:val="00777E15"/>
    <w:rsid w:val="00780111"/>
    <w:rsid w:val="00785C27"/>
    <w:rsid w:val="007867B2"/>
    <w:rsid w:val="00790E9B"/>
    <w:rsid w:val="007913AB"/>
    <w:rsid w:val="007914F7"/>
    <w:rsid w:val="00791BF3"/>
    <w:rsid w:val="00794ACB"/>
    <w:rsid w:val="00796FE7"/>
    <w:rsid w:val="00797B72"/>
    <w:rsid w:val="007A2D50"/>
    <w:rsid w:val="007A2F49"/>
    <w:rsid w:val="007A2FAC"/>
    <w:rsid w:val="007A31A8"/>
    <w:rsid w:val="007A5581"/>
    <w:rsid w:val="007A5E94"/>
    <w:rsid w:val="007A67D2"/>
    <w:rsid w:val="007A6F37"/>
    <w:rsid w:val="007A7526"/>
    <w:rsid w:val="007A7E1F"/>
    <w:rsid w:val="007B0803"/>
    <w:rsid w:val="007B1625"/>
    <w:rsid w:val="007B167E"/>
    <w:rsid w:val="007B2C94"/>
    <w:rsid w:val="007B2FF8"/>
    <w:rsid w:val="007B355E"/>
    <w:rsid w:val="007B3A98"/>
    <w:rsid w:val="007B5B5C"/>
    <w:rsid w:val="007B62EF"/>
    <w:rsid w:val="007B65B1"/>
    <w:rsid w:val="007B706E"/>
    <w:rsid w:val="007B71EB"/>
    <w:rsid w:val="007B7520"/>
    <w:rsid w:val="007C1221"/>
    <w:rsid w:val="007C226B"/>
    <w:rsid w:val="007C285B"/>
    <w:rsid w:val="007C2E66"/>
    <w:rsid w:val="007C39A7"/>
    <w:rsid w:val="007C4BE9"/>
    <w:rsid w:val="007C5EA3"/>
    <w:rsid w:val="007C6205"/>
    <w:rsid w:val="007C636F"/>
    <w:rsid w:val="007C64C6"/>
    <w:rsid w:val="007C686A"/>
    <w:rsid w:val="007C728E"/>
    <w:rsid w:val="007C72E9"/>
    <w:rsid w:val="007C7904"/>
    <w:rsid w:val="007D0506"/>
    <w:rsid w:val="007D149E"/>
    <w:rsid w:val="007D20AB"/>
    <w:rsid w:val="007D28DE"/>
    <w:rsid w:val="007D2C53"/>
    <w:rsid w:val="007D3D60"/>
    <w:rsid w:val="007D4A91"/>
    <w:rsid w:val="007D6C7E"/>
    <w:rsid w:val="007D6D1C"/>
    <w:rsid w:val="007D7BFA"/>
    <w:rsid w:val="007E132F"/>
    <w:rsid w:val="007E1980"/>
    <w:rsid w:val="007E2C51"/>
    <w:rsid w:val="007E4B76"/>
    <w:rsid w:val="007E546D"/>
    <w:rsid w:val="007E5EA8"/>
    <w:rsid w:val="007F0CF1"/>
    <w:rsid w:val="007F12A5"/>
    <w:rsid w:val="007F180E"/>
    <w:rsid w:val="007F28A6"/>
    <w:rsid w:val="007F3901"/>
    <w:rsid w:val="007F4CF1"/>
    <w:rsid w:val="007F54AE"/>
    <w:rsid w:val="007F5B9E"/>
    <w:rsid w:val="007F74E6"/>
    <w:rsid w:val="007F758D"/>
    <w:rsid w:val="007F7D52"/>
    <w:rsid w:val="0080063A"/>
    <w:rsid w:val="00801DE0"/>
    <w:rsid w:val="00802094"/>
    <w:rsid w:val="00802B3D"/>
    <w:rsid w:val="00804193"/>
    <w:rsid w:val="008048B2"/>
    <w:rsid w:val="0080654C"/>
    <w:rsid w:val="008071C6"/>
    <w:rsid w:val="008074C3"/>
    <w:rsid w:val="00807F89"/>
    <w:rsid w:val="00810BD4"/>
    <w:rsid w:val="008111B7"/>
    <w:rsid w:val="0081163E"/>
    <w:rsid w:val="00811CBF"/>
    <w:rsid w:val="008145BA"/>
    <w:rsid w:val="00817A00"/>
    <w:rsid w:val="008217F7"/>
    <w:rsid w:val="00821FF9"/>
    <w:rsid w:val="008232B4"/>
    <w:rsid w:val="008238EE"/>
    <w:rsid w:val="00825799"/>
    <w:rsid w:val="00826178"/>
    <w:rsid w:val="008277CF"/>
    <w:rsid w:val="00830D9E"/>
    <w:rsid w:val="0083196F"/>
    <w:rsid w:val="00831F14"/>
    <w:rsid w:val="00834F29"/>
    <w:rsid w:val="008356F8"/>
    <w:rsid w:val="00835DB3"/>
    <w:rsid w:val="0083617B"/>
    <w:rsid w:val="008371BD"/>
    <w:rsid w:val="008401A6"/>
    <w:rsid w:val="00840D3A"/>
    <w:rsid w:val="0084330F"/>
    <w:rsid w:val="00844CAE"/>
    <w:rsid w:val="00845172"/>
    <w:rsid w:val="00846221"/>
    <w:rsid w:val="008462D5"/>
    <w:rsid w:val="00846B49"/>
    <w:rsid w:val="00846E69"/>
    <w:rsid w:val="008478D2"/>
    <w:rsid w:val="008504A8"/>
    <w:rsid w:val="00850811"/>
    <w:rsid w:val="0085282E"/>
    <w:rsid w:val="00853EC9"/>
    <w:rsid w:val="008571C5"/>
    <w:rsid w:val="00861FA5"/>
    <w:rsid w:val="00863309"/>
    <w:rsid w:val="008638E1"/>
    <w:rsid w:val="00863D54"/>
    <w:rsid w:val="008657CF"/>
    <w:rsid w:val="00865D39"/>
    <w:rsid w:val="00866003"/>
    <w:rsid w:val="0087185D"/>
    <w:rsid w:val="0087198C"/>
    <w:rsid w:val="00872C1F"/>
    <w:rsid w:val="0087364D"/>
    <w:rsid w:val="00873A89"/>
    <w:rsid w:val="00873B42"/>
    <w:rsid w:val="00874412"/>
    <w:rsid w:val="00874967"/>
    <w:rsid w:val="00874E58"/>
    <w:rsid w:val="0087503F"/>
    <w:rsid w:val="008764CB"/>
    <w:rsid w:val="00877680"/>
    <w:rsid w:val="008776D3"/>
    <w:rsid w:val="00877DB3"/>
    <w:rsid w:val="008807AB"/>
    <w:rsid w:val="00881DC8"/>
    <w:rsid w:val="00881EE2"/>
    <w:rsid w:val="00882154"/>
    <w:rsid w:val="008839EF"/>
    <w:rsid w:val="00884C73"/>
    <w:rsid w:val="008856D8"/>
    <w:rsid w:val="008869B5"/>
    <w:rsid w:val="00890955"/>
    <w:rsid w:val="00892E82"/>
    <w:rsid w:val="00896CBA"/>
    <w:rsid w:val="00896E33"/>
    <w:rsid w:val="008A0DC7"/>
    <w:rsid w:val="008A1486"/>
    <w:rsid w:val="008A1AD8"/>
    <w:rsid w:val="008A1B9B"/>
    <w:rsid w:val="008A28BB"/>
    <w:rsid w:val="008A340C"/>
    <w:rsid w:val="008A4D59"/>
    <w:rsid w:val="008A4DBA"/>
    <w:rsid w:val="008A4F90"/>
    <w:rsid w:val="008A6097"/>
    <w:rsid w:val="008A76EC"/>
    <w:rsid w:val="008B1FA2"/>
    <w:rsid w:val="008B435D"/>
    <w:rsid w:val="008B4ACF"/>
    <w:rsid w:val="008B4E56"/>
    <w:rsid w:val="008B5018"/>
    <w:rsid w:val="008B5216"/>
    <w:rsid w:val="008B695A"/>
    <w:rsid w:val="008B6D2C"/>
    <w:rsid w:val="008C166B"/>
    <w:rsid w:val="008C1B58"/>
    <w:rsid w:val="008C22B1"/>
    <w:rsid w:val="008C39AE"/>
    <w:rsid w:val="008C4505"/>
    <w:rsid w:val="008C590D"/>
    <w:rsid w:val="008C5C37"/>
    <w:rsid w:val="008C5EDF"/>
    <w:rsid w:val="008C61B9"/>
    <w:rsid w:val="008C680A"/>
    <w:rsid w:val="008C7BC8"/>
    <w:rsid w:val="008D168E"/>
    <w:rsid w:val="008D1797"/>
    <w:rsid w:val="008D3AA3"/>
    <w:rsid w:val="008D59EC"/>
    <w:rsid w:val="008D7E9A"/>
    <w:rsid w:val="008E031B"/>
    <w:rsid w:val="008E071E"/>
    <w:rsid w:val="008E1CAA"/>
    <w:rsid w:val="008E201E"/>
    <w:rsid w:val="008E25D4"/>
    <w:rsid w:val="008E6404"/>
    <w:rsid w:val="008E7029"/>
    <w:rsid w:val="008E7165"/>
    <w:rsid w:val="008E7EF6"/>
    <w:rsid w:val="008E7F02"/>
    <w:rsid w:val="008F0BF3"/>
    <w:rsid w:val="008F0F84"/>
    <w:rsid w:val="008F1269"/>
    <w:rsid w:val="008F1F98"/>
    <w:rsid w:val="008F4402"/>
    <w:rsid w:val="008F6758"/>
    <w:rsid w:val="008F7089"/>
    <w:rsid w:val="008F7B85"/>
    <w:rsid w:val="0090150A"/>
    <w:rsid w:val="00901B00"/>
    <w:rsid w:val="00902126"/>
    <w:rsid w:val="009040DD"/>
    <w:rsid w:val="009042D8"/>
    <w:rsid w:val="0090474A"/>
    <w:rsid w:val="0090513D"/>
    <w:rsid w:val="00905500"/>
    <w:rsid w:val="00905B47"/>
    <w:rsid w:val="00905F98"/>
    <w:rsid w:val="00907D4E"/>
    <w:rsid w:val="00912110"/>
    <w:rsid w:val="0091230B"/>
    <w:rsid w:val="0091331C"/>
    <w:rsid w:val="009177A1"/>
    <w:rsid w:val="00917F4C"/>
    <w:rsid w:val="00920A9F"/>
    <w:rsid w:val="00920CAF"/>
    <w:rsid w:val="009213F0"/>
    <w:rsid w:val="00921DF8"/>
    <w:rsid w:val="00925418"/>
    <w:rsid w:val="00925855"/>
    <w:rsid w:val="00926222"/>
    <w:rsid w:val="00926F34"/>
    <w:rsid w:val="009278D4"/>
    <w:rsid w:val="009279DE"/>
    <w:rsid w:val="00930116"/>
    <w:rsid w:val="00931729"/>
    <w:rsid w:val="00931AC5"/>
    <w:rsid w:val="00931CBD"/>
    <w:rsid w:val="00932DED"/>
    <w:rsid w:val="009340C1"/>
    <w:rsid w:val="009352BD"/>
    <w:rsid w:val="00935D5B"/>
    <w:rsid w:val="00937A89"/>
    <w:rsid w:val="009406BC"/>
    <w:rsid w:val="00940DA9"/>
    <w:rsid w:val="0094212C"/>
    <w:rsid w:val="0094407D"/>
    <w:rsid w:val="00944CBE"/>
    <w:rsid w:val="00945604"/>
    <w:rsid w:val="00945908"/>
    <w:rsid w:val="00945E3C"/>
    <w:rsid w:val="00946BF3"/>
    <w:rsid w:val="00950524"/>
    <w:rsid w:val="009507A5"/>
    <w:rsid w:val="00951009"/>
    <w:rsid w:val="009521BB"/>
    <w:rsid w:val="00952AC2"/>
    <w:rsid w:val="0095372E"/>
    <w:rsid w:val="00953E67"/>
    <w:rsid w:val="00954689"/>
    <w:rsid w:val="00954AEB"/>
    <w:rsid w:val="0095643D"/>
    <w:rsid w:val="00956516"/>
    <w:rsid w:val="00956AE7"/>
    <w:rsid w:val="00957036"/>
    <w:rsid w:val="0096158D"/>
    <w:rsid w:val="009617C9"/>
    <w:rsid w:val="00961C93"/>
    <w:rsid w:val="00962E01"/>
    <w:rsid w:val="009630A0"/>
    <w:rsid w:val="00963103"/>
    <w:rsid w:val="00963134"/>
    <w:rsid w:val="00964EB3"/>
    <w:rsid w:val="00965324"/>
    <w:rsid w:val="0096645D"/>
    <w:rsid w:val="00966743"/>
    <w:rsid w:val="009667D6"/>
    <w:rsid w:val="00970110"/>
    <w:rsid w:val="0097091E"/>
    <w:rsid w:val="009709CE"/>
    <w:rsid w:val="00971273"/>
    <w:rsid w:val="0097188F"/>
    <w:rsid w:val="00971F61"/>
    <w:rsid w:val="00973026"/>
    <w:rsid w:val="0097481E"/>
    <w:rsid w:val="009760D3"/>
    <w:rsid w:val="00977087"/>
    <w:rsid w:val="00977132"/>
    <w:rsid w:val="00977A22"/>
    <w:rsid w:val="00977B02"/>
    <w:rsid w:val="00977FD3"/>
    <w:rsid w:val="00981A4B"/>
    <w:rsid w:val="00981AB1"/>
    <w:rsid w:val="00982501"/>
    <w:rsid w:val="0098337D"/>
    <w:rsid w:val="009846AB"/>
    <w:rsid w:val="0098581F"/>
    <w:rsid w:val="009876F2"/>
    <w:rsid w:val="009877D3"/>
    <w:rsid w:val="0098786D"/>
    <w:rsid w:val="009904C3"/>
    <w:rsid w:val="00991CF3"/>
    <w:rsid w:val="00992F54"/>
    <w:rsid w:val="00993173"/>
    <w:rsid w:val="00993DBA"/>
    <w:rsid w:val="009948FB"/>
    <w:rsid w:val="00994D96"/>
    <w:rsid w:val="00994E8F"/>
    <w:rsid w:val="009951DC"/>
    <w:rsid w:val="009959BB"/>
    <w:rsid w:val="00997158"/>
    <w:rsid w:val="009A3A7C"/>
    <w:rsid w:val="009A3F8F"/>
    <w:rsid w:val="009A493B"/>
    <w:rsid w:val="009A4963"/>
    <w:rsid w:val="009A56C4"/>
    <w:rsid w:val="009A60E7"/>
    <w:rsid w:val="009A6C5B"/>
    <w:rsid w:val="009B05DF"/>
    <w:rsid w:val="009B2372"/>
    <w:rsid w:val="009B2ADB"/>
    <w:rsid w:val="009B603A"/>
    <w:rsid w:val="009B6A93"/>
    <w:rsid w:val="009B74AB"/>
    <w:rsid w:val="009B792C"/>
    <w:rsid w:val="009C07EE"/>
    <w:rsid w:val="009C2399"/>
    <w:rsid w:val="009C280E"/>
    <w:rsid w:val="009C280F"/>
    <w:rsid w:val="009C2D0E"/>
    <w:rsid w:val="009C3DAC"/>
    <w:rsid w:val="009C42E0"/>
    <w:rsid w:val="009C452F"/>
    <w:rsid w:val="009C4F0B"/>
    <w:rsid w:val="009C5073"/>
    <w:rsid w:val="009C5290"/>
    <w:rsid w:val="009C5D57"/>
    <w:rsid w:val="009C7138"/>
    <w:rsid w:val="009C7510"/>
    <w:rsid w:val="009C7F8A"/>
    <w:rsid w:val="009D0AD0"/>
    <w:rsid w:val="009D25E6"/>
    <w:rsid w:val="009D372C"/>
    <w:rsid w:val="009D5362"/>
    <w:rsid w:val="009D6881"/>
    <w:rsid w:val="009E0DB9"/>
    <w:rsid w:val="009E1324"/>
    <w:rsid w:val="009E1415"/>
    <w:rsid w:val="009E25C6"/>
    <w:rsid w:val="009E2B73"/>
    <w:rsid w:val="009E457E"/>
    <w:rsid w:val="009E6116"/>
    <w:rsid w:val="009E622F"/>
    <w:rsid w:val="009E79D3"/>
    <w:rsid w:val="009F2C50"/>
    <w:rsid w:val="009F3E2E"/>
    <w:rsid w:val="00A00CD2"/>
    <w:rsid w:val="00A0234D"/>
    <w:rsid w:val="00A02E43"/>
    <w:rsid w:val="00A041E2"/>
    <w:rsid w:val="00A04905"/>
    <w:rsid w:val="00A065F9"/>
    <w:rsid w:val="00A06A7A"/>
    <w:rsid w:val="00A07F34"/>
    <w:rsid w:val="00A12A2B"/>
    <w:rsid w:val="00A14736"/>
    <w:rsid w:val="00A15E92"/>
    <w:rsid w:val="00A1605B"/>
    <w:rsid w:val="00A207A4"/>
    <w:rsid w:val="00A21C7F"/>
    <w:rsid w:val="00A22154"/>
    <w:rsid w:val="00A22F50"/>
    <w:rsid w:val="00A23918"/>
    <w:rsid w:val="00A25C2F"/>
    <w:rsid w:val="00A25C38"/>
    <w:rsid w:val="00A31DE9"/>
    <w:rsid w:val="00A333B5"/>
    <w:rsid w:val="00A3505D"/>
    <w:rsid w:val="00A361B2"/>
    <w:rsid w:val="00A3646E"/>
    <w:rsid w:val="00A36546"/>
    <w:rsid w:val="00A36B27"/>
    <w:rsid w:val="00A36BBE"/>
    <w:rsid w:val="00A36F4C"/>
    <w:rsid w:val="00A37C04"/>
    <w:rsid w:val="00A40735"/>
    <w:rsid w:val="00A4307A"/>
    <w:rsid w:val="00A445B3"/>
    <w:rsid w:val="00A45C30"/>
    <w:rsid w:val="00A47D9B"/>
    <w:rsid w:val="00A47EBB"/>
    <w:rsid w:val="00A50077"/>
    <w:rsid w:val="00A51CDD"/>
    <w:rsid w:val="00A52B00"/>
    <w:rsid w:val="00A52E4D"/>
    <w:rsid w:val="00A53982"/>
    <w:rsid w:val="00A53BC4"/>
    <w:rsid w:val="00A56E0F"/>
    <w:rsid w:val="00A60324"/>
    <w:rsid w:val="00A61D44"/>
    <w:rsid w:val="00A62D18"/>
    <w:rsid w:val="00A630A3"/>
    <w:rsid w:val="00A63B20"/>
    <w:rsid w:val="00A64862"/>
    <w:rsid w:val="00A654F7"/>
    <w:rsid w:val="00A663E2"/>
    <w:rsid w:val="00A6730D"/>
    <w:rsid w:val="00A71625"/>
    <w:rsid w:val="00A71B9B"/>
    <w:rsid w:val="00A751C7"/>
    <w:rsid w:val="00A82E26"/>
    <w:rsid w:val="00A84896"/>
    <w:rsid w:val="00A84F94"/>
    <w:rsid w:val="00A851E6"/>
    <w:rsid w:val="00A86E00"/>
    <w:rsid w:val="00A87844"/>
    <w:rsid w:val="00A90575"/>
    <w:rsid w:val="00A935FC"/>
    <w:rsid w:val="00A96CF2"/>
    <w:rsid w:val="00A97376"/>
    <w:rsid w:val="00AA038C"/>
    <w:rsid w:val="00AA188A"/>
    <w:rsid w:val="00AA1D89"/>
    <w:rsid w:val="00AA2319"/>
    <w:rsid w:val="00AA291C"/>
    <w:rsid w:val="00AA3FE2"/>
    <w:rsid w:val="00AA7A09"/>
    <w:rsid w:val="00AB27EE"/>
    <w:rsid w:val="00AB3B50"/>
    <w:rsid w:val="00AB468B"/>
    <w:rsid w:val="00AB537F"/>
    <w:rsid w:val="00AB5BE5"/>
    <w:rsid w:val="00AB6B6D"/>
    <w:rsid w:val="00AC05B1"/>
    <w:rsid w:val="00AC1706"/>
    <w:rsid w:val="00AC2FE8"/>
    <w:rsid w:val="00AC33C5"/>
    <w:rsid w:val="00AC34A4"/>
    <w:rsid w:val="00AC627A"/>
    <w:rsid w:val="00AC635F"/>
    <w:rsid w:val="00AC7412"/>
    <w:rsid w:val="00AD22DB"/>
    <w:rsid w:val="00AD2866"/>
    <w:rsid w:val="00AD356C"/>
    <w:rsid w:val="00AD3A5C"/>
    <w:rsid w:val="00AD5144"/>
    <w:rsid w:val="00AD514D"/>
    <w:rsid w:val="00AE05AC"/>
    <w:rsid w:val="00AE1C7D"/>
    <w:rsid w:val="00AE2380"/>
    <w:rsid w:val="00AE2914"/>
    <w:rsid w:val="00AE32E0"/>
    <w:rsid w:val="00AE35C2"/>
    <w:rsid w:val="00AE3CEE"/>
    <w:rsid w:val="00AE4E36"/>
    <w:rsid w:val="00AE6D15"/>
    <w:rsid w:val="00AE6F1F"/>
    <w:rsid w:val="00AE77D2"/>
    <w:rsid w:val="00AE7A93"/>
    <w:rsid w:val="00AF1A18"/>
    <w:rsid w:val="00AF211B"/>
    <w:rsid w:val="00AF2F94"/>
    <w:rsid w:val="00AF4986"/>
    <w:rsid w:val="00AF5512"/>
    <w:rsid w:val="00AF5D10"/>
    <w:rsid w:val="00AF74D5"/>
    <w:rsid w:val="00B04182"/>
    <w:rsid w:val="00B04C7B"/>
    <w:rsid w:val="00B0590C"/>
    <w:rsid w:val="00B05DCA"/>
    <w:rsid w:val="00B0659A"/>
    <w:rsid w:val="00B0691E"/>
    <w:rsid w:val="00B06E83"/>
    <w:rsid w:val="00B07AE3"/>
    <w:rsid w:val="00B07D30"/>
    <w:rsid w:val="00B07E1A"/>
    <w:rsid w:val="00B113ED"/>
    <w:rsid w:val="00B11430"/>
    <w:rsid w:val="00B11902"/>
    <w:rsid w:val="00B15264"/>
    <w:rsid w:val="00B1581F"/>
    <w:rsid w:val="00B166C9"/>
    <w:rsid w:val="00B16F20"/>
    <w:rsid w:val="00B17F0F"/>
    <w:rsid w:val="00B2050C"/>
    <w:rsid w:val="00B207AA"/>
    <w:rsid w:val="00B20F6E"/>
    <w:rsid w:val="00B21137"/>
    <w:rsid w:val="00B21C25"/>
    <w:rsid w:val="00B229F3"/>
    <w:rsid w:val="00B23C6B"/>
    <w:rsid w:val="00B25283"/>
    <w:rsid w:val="00B26890"/>
    <w:rsid w:val="00B26EFC"/>
    <w:rsid w:val="00B2725A"/>
    <w:rsid w:val="00B279EB"/>
    <w:rsid w:val="00B305FC"/>
    <w:rsid w:val="00B30A5A"/>
    <w:rsid w:val="00B30C70"/>
    <w:rsid w:val="00B30FF6"/>
    <w:rsid w:val="00B31A0D"/>
    <w:rsid w:val="00B33252"/>
    <w:rsid w:val="00B350F2"/>
    <w:rsid w:val="00B353EB"/>
    <w:rsid w:val="00B3559D"/>
    <w:rsid w:val="00B35FD6"/>
    <w:rsid w:val="00B364C7"/>
    <w:rsid w:val="00B36A9C"/>
    <w:rsid w:val="00B4133F"/>
    <w:rsid w:val="00B42151"/>
    <w:rsid w:val="00B439C4"/>
    <w:rsid w:val="00B43E9B"/>
    <w:rsid w:val="00B440E1"/>
    <w:rsid w:val="00B44E79"/>
    <w:rsid w:val="00B4535E"/>
    <w:rsid w:val="00B460FD"/>
    <w:rsid w:val="00B46875"/>
    <w:rsid w:val="00B52A8C"/>
    <w:rsid w:val="00B53E9B"/>
    <w:rsid w:val="00B54D4A"/>
    <w:rsid w:val="00B56DB0"/>
    <w:rsid w:val="00B601F8"/>
    <w:rsid w:val="00B61D1C"/>
    <w:rsid w:val="00B62BF8"/>
    <w:rsid w:val="00B636A8"/>
    <w:rsid w:val="00B6457F"/>
    <w:rsid w:val="00B64958"/>
    <w:rsid w:val="00B64D58"/>
    <w:rsid w:val="00B65823"/>
    <w:rsid w:val="00B65941"/>
    <w:rsid w:val="00B665C6"/>
    <w:rsid w:val="00B669A7"/>
    <w:rsid w:val="00B735B2"/>
    <w:rsid w:val="00B805AF"/>
    <w:rsid w:val="00B8182D"/>
    <w:rsid w:val="00B83153"/>
    <w:rsid w:val="00B831DE"/>
    <w:rsid w:val="00B8383F"/>
    <w:rsid w:val="00B851B6"/>
    <w:rsid w:val="00B869EC"/>
    <w:rsid w:val="00B86CAA"/>
    <w:rsid w:val="00B904ED"/>
    <w:rsid w:val="00B911D8"/>
    <w:rsid w:val="00B9195F"/>
    <w:rsid w:val="00B91B80"/>
    <w:rsid w:val="00B9373D"/>
    <w:rsid w:val="00B9397A"/>
    <w:rsid w:val="00B93B9D"/>
    <w:rsid w:val="00B93E44"/>
    <w:rsid w:val="00B93E97"/>
    <w:rsid w:val="00B9633D"/>
    <w:rsid w:val="00B96ADD"/>
    <w:rsid w:val="00B96F81"/>
    <w:rsid w:val="00B97663"/>
    <w:rsid w:val="00BA16D4"/>
    <w:rsid w:val="00BA174F"/>
    <w:rsid w:val="00BA2956"/>
    <w:rsid w:val="00BA2EBE"/>
    <w:rsid w:val="00BA3030"/>
    <w:rsid w:val="00BA5221"/>
    <w:rsid w:val="00BA5697"/>
    <w:rsid w:val="00BA6BC0"/>
    <w:rsid w:val="00BB0076"/>
    <w:rsid w:val="00BB0280"/>
    <w:rsid w:val="00BB0F28"/>
    <w:rsid w:val="00BB458A"/>
    <w:rsid w:val="00BB4B23"/>
    <w:rsid w:val="00BB65B8"/>
    <w:rsid w:val="00BC387C"/>
    <w:rsid w:val="00BC48CF"/>
    <w:rsid w:val="00BC4D53"/>
    <w:rsid w:val="00BC628D"/>
    <w:rsid w:val="00BD00D3"/>
    <w:rsid w:val="00BD0706"/>
    <w:rsid w:val="00BD0B6C"/>
    <w:rsid w:val="00BD1659"/>
    <w:rsid w:val="00BD3AA9"/>
    <w:rsid w:val="00BD4439"/>
    <w:rsid w:val="00BD4A18"/>
    <w:rsid w:val="00BD6DB2"/>
    <w:rsid w:val="00BE11CF"/>
    <w:rsid w:val="00BE21AB"/>
    <w:rsid w:val="00BE3B6A"/>
    <w:rsid w:val="00BE4333"/>
    <w:rsid w:val="00BE4AD9"/>
    <w:rsid w:val="00BE55CB"/>
    <w:rsid w:val="00BE58FC"/>
    <w:rsid w:val="00BE6E9D"/>
    <w:rsid w:val="00BF06A5"/>
    <w:rsid w:val="00BF091D"/>
    <w:rsid w:val="00BF0F22"/>
    <w:rsid w:val="00BF323D"/>
    <w:rsid w:val="00BF435F"/>
    <w:rsid w:val="00BF4ADD"/>
    <w:rsid w:val="00BF617A"/>
    <w:rsid w:val="00BF6A15"/>
    <w:rsid w:val="00BF73FC"/>
    <w:rsid w:val="00BF78EB"/>
    <w:rsid w:val="00C00C81"/>
    <w:rsid w:val="00C01269"/>
    <w:rsid w:val="00C0379D"/>
    <w:rsid w:val="00C03931"/>
    <w:rsid w:val="00C049A5"/>
    <w:rsid w:val="00C04D80"/>
    <w:rsid w:val="00C05FE3"/>
    <w:rsid w:val="00C060DB"/>
    <w:rsid w:val="00C066DC"/>
    <w:rsid w:val="00C07346"/>
    <w:rsid w:val="00C1118A"/>
    <w:rsid w:val="00C1183E"/>
    <w:rsid w:val="00C11B6D"/>
    <w:rsid w:val="00C14A44"/>
    <w:rsid w:val="00C16363"/>
    <w:rsid w:val="00C17659"/>
    <w:rsid w:val="00C17E89"/>
    <w:rsid w:val="00C20479"/>
    <w:rsid w:val="00C20D62"/>
    <w:rsid w:val="00C2136D"/>
    <w:rsid w:val="00C214EE"/>
    <w:rsid w:val="00C2225D"/>
    <w:rsid w:val="00C2314B"/>
    <w:rsid w:val="00C2349B"/>
    <w:rsid w:val="00C24971"/>
    <w:rsid w:val="00C26BE5"/>
    <w:rsid w:val="00C26E4D"/>
    <w:rsid w:val="00C27909"/>
    <w:rsid w:val="00C27B03"/>
    <w:rsid w:val="00C3000B"/>
    <w:rsid w:val="00C314E1"/>
    <w:rsid w:val="00C32338"/>
    <w:rsid w:val="00C32B73"/>
    <w:rsid w:val="00C34397"/>
    <w:rsid w:val="00C3484D"/>
    <w:rsid w:val="00C35F8E"/>
    <w:rsid w:val="00C36FBF"/>
    <w:rsid w:val="00C4095D"/>
    <w:rsid w:val="00C41527"/>
    <w:rsid w:val="00C41C48"/>
    <w:rsid w:val="00C42ED6"/>
    <w:rsid w:val="00C45041"/>
    <w:rsid w:val="00C46C9B"/>
    <w:rsid w:val="00C473A7"/>
    <w:rsid w:val="00C479B4"/>
    <w:rsid w:val="00C50766"/>
    <w:rsid w:val="00C50BD8"/>
    <w:rsid w:val="00C50BEC"/>
    <w:rsid w:val="00C51165"/>
    <w:rsid w:val="00C51D2F"/>
    <w:rsid w:val="00C5285D"/>
    <w:rsid w:val="00C53CDF"/>
    <w:rsid w:val="00C5517E"/>
    <w:rsid w:val="00C55D02"/>
    <w:rsid w:val="00C55E20"/>
    <w:rsid w:val="00C601D2"/>
    <w:rsid w:val="00C60D65"/>
    <w:rsid w:val="00C63F22"/>
    <w:rsid w:val="00C657AB"/>
    <w:rsid w:val="00C65BCC"/>
    <w:rsid w:val="00C66970"/>
    <w:rsid w:val="00C66B26"/>
    <w:rsid w:val="00C675C9"/>
    <w:rsid w:val="00C67D8B"/>
    <w:rsid w:val="00C71B83"/>
    <w:rsid w:val="00C72903"/>
    <w:rsid w:val="00C746AC"/>
    <w:rsid w:val="00C74888"/>
    <w:rsid w:val="00C74EE7"/>
    <w:rsid w:val="00C76A1D"/>
    <w:rsid w:val="00C76A8F"/>
    <w:rsid w:val="00C77D8D"/>
    <w:rsid w:val="00C84FFD"/>
    <w:rsid w:val="00C8691C"/>
    <w:rsid w:val="00C90C1E"/>
    <w:rsid w:val="00C9302C"/>
    <w:rsid w:val="00C94AE9"/>
    <w:rsid w:val="00C95EF0"/>
    <w:rsid w:val="00C96D75"/>
    <w:rsid w:val="00C9760D"/>
    <w:rsid w:val="00C97A66"/>
    <w:rsid w:val="00CA0245"/>
    <w:rsid w:val="00CA0BCA"/>
    <w:rsid w:val="00CA131B"/>
    <w:rsid w:val="00CA168A"/>
    <w:rsid w:val="00CA2A8B"/>
    <w:rsid w:val="00CA2B02"/>
    <w:rsid w:val="00CA357E"/>
    <w:rsid w:val="00CA3E78"/>
    <w:rsid w:val="00CA40DF"/>
    <w:rsid w:val="00CA44F9"/>
    <w:rsid w:val="00CA4A69"/>
    <w:rsid w:val="00CA4FF6"/>
    <w:rsid w:val="00CA5E39"/>
    <w:rsid w:val="00CA5FBC"/>
    <w:rsid w:val="00CA6D5A"/>
    <w:rsid w:val="00CA7EAA"/>
    <w:rsid w:val="00CB0080"/>
    <w:rsid w:val="00CB299A"/>
    <w:rsid w:val="00CB44D9"/>
    <w:rsid w:val="00CB52C8"/>
    <w:rsid w:val="00CC14C4"/>
    <w:rsid w:val="00CC249F"/>
    <w:rsid w:val="00CC2AF7"/>
    <w:rsid w:val="00CC3E0C"/>
    <w:rsid w:val="00CC4114"/>
    <w:rsid w:val="00CC4607"/>
    <w:rsid w:val="00CC51BA"/>
    <w:rsid w:val="00CC58D3"/>
    <w:rsid w:val="00CC7793"/>
    <w:rsid w:val="00CC784D"/>
    <w:rsid w:val="00CD0C2F"/>
    <w:rsid w:val="00CD427C"/>
    <w:rsid w:val="00CD4CB5"/>
    <w:rsid w:val="00CD5CD8"/>
    <w:rsid w:val="00CD66A7"/>
    <w:rsid w:val="00CE09FB"/>
    <w:rsid w:val="00CE31B7"/>
    <w:rsid w:val="00CE5718"/>
    <w:rsid w:val="00CE7085"/>
    <w:rsid w:val="00CF1C7B"/>
    <w:rsid w:val="00CF269A"/>
    <w:rsid w:val="00CF4112"/>
    <w:rsid w:val="00CF4625"/>
    <w:rsid w:val="00CF541B"/>
    <w:rsid w:val="00CF54F7"/>
    <w:rsid w:val="00CF58C7"/>
    <w:rsid w:val="00CF69CA"/>
    <w:rsid w:val="00CF7779"/>
    <w:rsid w:val="00D00F3E"/>
    <w:rsid w:val="00D00FE8"/>
    <w:rsid w:val="00D0337B"/>
    <w:rsid w:val="00D041F4"/>
    <w:rsid w:val="00D04B30"/>
    <w:rsid w:val="00D07945"/>
    <w:rsid w:val="00D079B2"/>
    <w:rsid w:val="00D07A3C"/>
    <w:rsid w:val="00D07BAD"/>
    <w:rsid w:val="00D07C70"/>
    <w:rsid w:val="00D1144E"/>
    <w:rsid w:val="00D114E9"/>
    <w:rsid w:val="00D122A7"/>
    <w:rsid w:val="00D12879"/>
    <w:rsid w:val="00D12C7F"/>
    <w:rsid w:val="00D12DEF"/>
    <w:rsid w:val="00D13604"/>
    <w:rsid w:val="00D13F29"/>
    <w:rsid w:val="00D1614C"/>
    <w:rsid w:val="00D207C4"/>
    <w:rsid w:val="00D20A5E"/>
    <w:rsid w:val="00D20BBE"/>
    <w:rsid w:val="00D215A4"/>
    <w:rsid w:val="00D21B4F"/>
    <w:rsid w:val="00D21C07"/>
    <w:rsid w:val="00D2284E"/>
    <w:rsid w:val="00D22DE9"/>
    <w:rsid w:val="00D23AD8"/>
    <w:rsid w:val="00D2418A"/>
    <w:rsid w:val="00D24357"/>
    <w:rsid w:val="00D25C74"/>
    <w:rsid w:val="00D27B2F"/>
    <w:rsid w:val="00D3048B"/>
    <w:rsid w:val="00D30D65"/>
    <w:rsid w:val="00D32561"/>
    <w:rsid w:val="00D32F5D"/>
    <w:rsid w:val="00D37462"/>
    <w:rsid w:val="00D3757E"/>
    <w:rsid w:val="00D424CE"/>
    <w:rsid w:val="00D429C6"/>
    <w:rsid w:val="00D453F0"/>
    <w:rsid w:val="00D45974"/>
    <w:rsid w:val="00D45A59"/>
    <w:rsid w:val="00D47748"/>
    <w:rsid w:val="00D47C2C"/>
    <w:rsid w:val="00D521B2"/>
    <w:rsid w:val="00D53DBF"/>
    <w:rsid w:val="00D54761"/>
    <w:rsid w:val="00D54CC3"/>
    <w:rsid w:val="00D55A65"/>
    <w:rsid w:val="00D568DB"/>
    <w:rsid w:val="00D56E4B"/>
    <w:rsid w:val="00D57610"/>
    <w:rsid w:val="00D60096"/>
    <w:rsid w:val="00D6041A"/>
    <w:rsid w:val="00D61125"/>
    <w:rsid w:val="00D63345"/>
    <w:rsid w:val="00D633EB"/>
    <w:rsid w:val="00D64C42"/>
    <w:rsid w:val="00D657F7"/>
    <w:rsid w:val="00D65D9C"/>
    <w:rsid w:val="00D70D3A"/>
    <w:rsid w:val="00D72506"/>
    <w:rsid w:val="00D732D0"/>
    <w:rsid w:val="00D746B8"/>
    <w:rsid w:val="00D7501F"/>
    <w:rsid w:val="00D82FF7"/>
    <w:rsid w:val="00D83330"/>
    <w:rsid w:val="00D8386C"/>
    <w:rsid w:val="00D847FE"/>
    <w:rsid w:val="00D848C0"/>
    <w:rsid w:val="00D908B8"/>
    <w:rsid w:val="00D90C99"/>
    <w:rsid w:val="00D93F1F"/>
    <w:rsid w:val="00D951B0"/>
    <w:rsid w:val="00D95965"/>
    <w:rsid w:val="00D964EA"/>
    <w:rsid w:val="00D966D0"/>
    <w:rsid w:val="00D96D4A"/>
    <w:rsid w:val="00D978CD"/>
    <w:rsid w:val="00D97DF6"/>
    <w:rsid w:val="00DA0C59"/>
    <w:rsid w:val="00DA1FF6"/>
    <w:rsid w:val="00DA34E5"/>
    <w:rsid w:val="00DA3991"/>
    <w:rsid w:val="00DA5266"/>
    <w:rsid w:val="00DA7962"/>
    <w:rsid w:val="00DB098E"/>
    <w:rsid w:val="00DB23D0"/>
    <w:rsid w:val="00DB4F1C"/>
    <w:rsid w:val="00DB5047"/>
    <w:rsid w:val="00DB744F"/>
    <w:rsid w:val="00DB75D8"/>
    <w:rsid w:val="00DB7E6C"/>
    <w:rsid w:val="00DC12A6"/>
    <w:rsid w:val="00DC7378"/>
    <w:rsid w:val="00DD0488"/>
    <w:rsid w:val="00DD09BA"/>
    <w:rsid w:val="00DD2156"/>
    <w:rsid w:val="00DD361C"/>
    <w:rsid w:val="00DD4700"/>
    <w:rsid w:val="00DD5A29"/>
    <w:rsid w:val="00DD5D9D"/>
    <w:rsid w:val="00DD5DCF"/>
    <w:rsid w:val="00DD6924"/>
    <w:rsid w:val="00DE1214"/>
    <w:rsid w:val="00DE195D"/>
    <w:rsid w:val="00DE2543"/>
    <w:rsid w:val="00DE3127"/>
    <w:rsid w:val="00DE35CB"/>
    <w:rsid w:val="00DE43DB"/>
    <w:rsid w:val="00DE4DBD"/>
    <w:rsid w:val="00DE4E6D"/>
    <w:rsid w:val="00DE6C97"/>
    <w:rsid w:val="00DE74A5"/>
    <w:rsid w:val="00DF2141"/>
    <w:rsid w:val="00DF21E9"/>
    <w:rsid w:val="00DF63D9"/>
    <w:rsid w:val="00DF7F8F"/>
    <w:rsid w:val="00E00F14"/>
    <w:rsid w:val="00E01DA1"/>
    <w:rsid w:val="00E03882"/>
    <w:rsid w:val="00E03C4C"/>
    <w:rsid w:val="00E04EB5"/>
    <w:rsid w:val="00E06386"/>
    <w:rsid w:val="00E07996"/>
    <w:rsid w:val="00E120CB"/>
    <w:rsid w:val="00E142AE"/>
    <w:rsid w:val="00E164B3"/>
    <w:rsid w:val="00E21F59"/>
    <w:rsid w:val="00E22B9C"/>
    <w:rsid w:val="00E24069"/>
    <w:rsid w:val="00E24EB4"/>
    <w:rsid w:val="00E258A3"/>
    <w:rsid w:val="00E273CB"/>
    <w:rsid w:val="00E320ED"/>
    <w:rsid w:val="00E324F1"/>
    <w:rsid w:val="00E32ACE"/>
    <w:rsid w:val="00E330CE"/>
    <w:rsid w:val="00E33AFB"/>
    <w:rsid w:val="00E34218"/>
    <w:rsid w:val="00E349A9"/>
    <w:rsid w:val="00E35607"/>
    <w:rsid w:val="00E37370"/>
    <w:rsid w:val="00E424E4"/>
    <w:rsid w:val="00E43175"/>
    <w:rsid w:val="00E46282"/>
    <w:rsid w:val="00E4687A"/>
    <w:rsid w:val="00E47DF7"/>
    <w:rsid w:val="00E501DF"/>
    <w:rsid w:val="00E50ED5"/>
    <w:rsid w:val="00E5128B"/>
    <w:rsid w:val="00E51BE6"/>
    <w:rsid w:val="00E5216E"/>
    <w:rsid w:val="00E53C29"/>
    <w:rsid w:val="00E53DFC"/>
    <w:rsid w:val="00E5401D"/>
    <w:rsid w:val="00E60295"/>
    <w:rsid w:val="00E6421A"/>
    <w:rsid w:val="00E64DBE"/>
    <w:rsid w:val="00E64EA1"/>
    <w:rsid w:val="00E65ED5"/>
    <w:rsid w:val="00E66DB7"/>
    <w:rsid w:val="00E71C5F"/>
    <w:rsid w:val="00E71D56"/>
    <w:rsid w:val="00E7202D"/>
    <w:rsid w:val="00E7237D"/>
    <w:rsid w:val="00E73BE5"/>
    <w:rsid w:val="00E7603A"/>
    <w:rsid w:val="00E77CE4"/>
    <w:rsid w:val="00E806DE"/>
    <w:rsid w:val="00E82344"/>
    <w:rsid w:val="00E831D3"/>
    <w:rsid w:val="00E845C2"/>
    <w:rsid w:val="00E84C82"/>
    <w:rsid w:val="00E84D64"/>
    <w:rsid w:val="00E867D3"/>
    <w:rsid w:val="00E87408"/>
    <w:rsid w:val="00E87D2A"/>
    <w:rsid w:val="00E914C4"/>
    <w:rsid w:val="00E915CE"/>
    <w:rsid w:val="00E92CB4"/>
    <w:rsid w:val="00E934F5"/>
    <w:rsid w:val="00E96961"/>
    <w:rsid w:val="00EA0F0C"/>
    <w:rsid w:val="00EA14F1"/>
    <w:rsid w:val="00EA15B1"/>
    <w:rsid w:val="00EA5EDF"/>
    <w:rsid w:val="00EA5F11"/>
    <w:rsid w:val="00EA72EC"/>
    <w:rsid w:val="00EA7EE8"/>
    <w:rsid w:val="00EB0020"/>
    <w:rsid w:val="00EB011C"/>
    <w:rsid w:val="00EB0E93"/>
    <w:rsid w:val="00EB11CB"/>
    <w:rsid w:val="00EB15D7"/>
    <w:rsid w:val="00EB275A"/>
    <w:rsid w:val="00EB5E9A"/>
    <w:rsid w:val="00EB660F"/>
    <w:rsid w:val="00EB6D5F"/>
    <w:rsid w:val="00EB786A"/>
    <w:rsid w:val="00EC1578"/>
    <w:rsid w:val="00EC1C72"/>
    <w:rsid w:val="00EC3CC9"/>
    <w:rsid w:val="00EC4101"/>
    <w:rsid w:val="00EC450A"/>
    <w:rsid w:val="00EC482E"/>
    <w:rsid w:val="00EC5855"/>
    <w:rsid w:val="00EC680A"/>
    <w:rsid w:val="00EC6C63"/>
    <w:rsid w:val="00EC7663"/>
    <w:rsid w:val="00ED2162"/>
    <w:rsid w:val="00ED2C6E"/>
    <w:rsid w:val="00ED5506"/>
    <w:rsid w:val="00ED5919"/>
    <w:rsid w:val="00ED7697"/>
    <w:rsid w:val="00EE0097"/>
    <w:rsid w:val="00EE0B17"/>
    <w:rsid w:val="00EE0BA5"/>
    <w:rsid w:val="00EE0FB0"/>
    <w:rsid w:val="00EE1473"/>
    <w:rsid w:val="00EE2027"/>
    <w:rsid w:val="00EE2237"/>
    <w:rsid w:val="00EE2BED"/>
    <w:rsid w:val="00EE374B"/>
    <w:rsid w:val="00EE449E"/>
    <w:rsid w:val="00EE6886"/>
    <w:rsid w:val="00EF0D26"/>
    <w:rsid w:val="00EF1CB8"/>
    <w:rsid w:val="00EF25C4"/>
    <w:rsid w:val="00EF3029"/>
    <w:rsid w:val="00EF3456"/>
    <w:rsid w:val="00EF57A3"/>
    <w:rsid w:val="00EF5BAA"/>
    <w:rsid w:val="00EF6A9E"/>
    <w:rsid w:val="00EF79D9"/>
    <w:rsid w:val="00F01565"/>
    <w:rsid w:val="00F03CD7"/>
    <w:rsid w:val="00F04F82"/>
    <w:rsid w:val="00F05BAE"/>
    <w:rsid w:val="00F11105"/>
    <w:rsid w:val="00F11BB5"/>
    <w:rsid w:val="00F11E44"/>
    <w:rsid w:val="00F12764"/>
    <w:rsid w:val="00F138E3"/>
    <w:rsid w:val="00F1417B"/>
    <w:rsid w:val="00F14772"/>
    <w:rsid w:val="00F16082"/>
    <w:rsid w:val="00F17170"/>
    <w:rsid w:val="00F17A43"/>
    <w:rsid w:val="00F214D0"/>
    <w:rsid w:val="00F2169C"/>
    <w:rsid w:val="00F21F98"/>
    <w:rsid w:val="00F23988"/>
    <w:rsid w:val="00F2402F"/>
    <w:rsid w:val="00F24CAA"/>
    <w:rsid w:val="00F25A4F"/>
    <w:rsid w:val="00F27BF7"/>
    <w:rsid w:val="00F305AD"/>
    <w:rsid w:val="00F30A79"/>
    <w:rsid w:val="00F32383"/>
    <w:rsid w:val="00F32484"/>
    <w:rsid w:val="00F33C3D"/>
    <w:rsid w:val="00F34B99"/>
    <w:rsid w:val="00F35487"/>
    <w:rsid w:val="00F361B6"/>
    <w:rsid w:val="00F36B6D"/>
    <w:rsid w:val="00F36CB3"/>
    <w:rsid w:val="00F3759F"/>
    <w:rsid w:val="00F40C2A"/>
    <w:rsid w:val="00F418C7"/>
    <w:rsid w:val="00F41FA1"/>
    <w:rsid w:val="00F479A9"/>
    <w:rsid w:val="00F50237"/>
    <w:rsid w:val="00F51668"/>
    <w:rsid w:val="00F51914"/>
    <w:rsid w:val="00F51CEF"/>
    <w:rsid w:val="00F52740"/>
    <w:rsid w:val="00F52DAB"/>
    <w:rsid w:val="00F543F0"/>
    <w:rsid w:val="00F54E69"/>
    <w:rsid w:val="00F55F3D"/>
    <w:rsid w:val="00F62742"/>
    <w:rsid w:val="00F636A5"/>
    <w:rsid w:val="00F64973"/>
    <w:rsid w:val="00F64CB2"/>
    <w:rsid w:val="00F64E73"/>
    <w:rsid w:val="00F6580E"/>
    <w:rsid w:val="00F6625C"/>
    <w:rsid w:val="00F70C25"/>
    <w:rsid w:val="00F81D29"/>
    <w:rsid w:val="00F84AD6"/>
    <w:rsid w:val="00F86798"/>
    <w:rsid w:val="00F91C4D"/>
    <w:rsid w:val="00F921AD"/>
    <w:rsid w:val="00F92FD9"/>
    <w:rsid w:val="00F93247"/>
    <w:rsid w:val="00F94B87"/>
    <w:rsid w:val="00FA0A43"/>
    <w:rsid w:val="00FA0AC1"/>
    <w:rsid w:val="00FA11C1"/>
    <w:rsid w:val="00FA120B"/>
    <w:rsid w:val="00FA2C3D"/>
    <w:rsid w:val="00FA2EEF"/>
    <w:rsid w:val="00FA3427"/>
    <w:rsid w:val="00FA4106"/>
    <w:rsid w:val="00FA4F32"/>
    <w:rsid w:val="00FA5288"/>
    <w:rsid w:val="00FA58AA"/>
    <w:rsid w:val="00FA5CDA"/>
    <w:rsid w:val="00FA6684"/>
    <w:rsid w:val="00FA67F9"/>
    <w:rsid w:val="00FA6CAB"/>
    <w:rsid w:val="00FA731E"/>
    <w:rsid w:val="00FB0A29"/>
    <w:rsid w:val="00FB1F60"/>
    <w:rsid w:val="00FB2B38"/>
    <w:rsid w:val="00FB4C56"/>
    <w:rsid w:val="00FB5CC2"/>
    <w:rsid w:val="00FB6A76"/>
    <w:rsid w:val="00FC01F4"/>
    <w:rsid w:val="00FC0520"/>
    <w:rsid w:val="00FC3302"/>
    <w:rsid w:val="00FC36E0"/>
    <w:rsid w:val="00FC38A1"/>
    <w:rsid w:val="00FC4BE2"/>
    <w:rsid w:val="00FC4FB0"/>
    <w:rsid w:val="00FC6211"/>
    <w:rsid w:val="00FC6358"/>
    <w:rsid w:val="00FC6653"/>
    <w:rsid w:val="00FD111F"/>
    <w:rsid w:val="00FD2C9C"/>
    <w:rsid w:val="00FD3064"/>
    <w:rsid w:val="00FD320D"/>
    <w:rsid w:val="00FD47D4"/>
    <w:rsid w:val="00FD5EDF"/>
    <w:rsid w:val="00FD6263"/>
    <w:rsid w:val="00FE23DE"/>
    <w:rsid w:val="00FE3B83"/>
    <w:rsid w:val="00FE3CA1"/>
    <w:rsid w:val="00FE43F4"/>
    <w:rsid w:val="00FE4B81"/>
    <w:rsid w:val="00FE56C5"/>
    <w:rsid w:val="00FE694C"/>
    <w:rsid w:val="00FE7680"/>
    <w:rsid w:val="00FE7D0C"/>
    <w:rsid w:val="00FF0FF1"/>
    <w:rsid w:val="00FF10A1"/>
    <w:rsid w:val="00FF167F"/>
    <w:rsid w:val="00FF2253"/>
    <w:rsid w:val="00FF4C09"/>
    <w:rsid w:val="00FF5001"/>
    <w:rsid w:val="00FF58AF"/>
    <w:rsid w:val="00FF6710"/>
    <w:rsid w:val="00FF6D0E"/>
    <w:rsid w:val="00FF7BD0"/>
    <w:rsid w:val="016326D9"/>
    <w:rsid w:val="017F452B"/>
    <w:rsid w:val="01C747AE"/>
    <w:rsid w:val="0223774D"/>
    <w:rsid w:val="029562D6"/>
    <w:rsid w:val="02C60218"/>
    <w:rsid w:val="02D74CC0"/>
    <w:rsid w:val="03B00D90"/>
    <w:rsid w:val="03BB6F7C"/>
    <w:rsid w:val="0411087D"/>
    <w:rsid w:val="05324211"/>
    <w:rsid w:val="060E4317"/>
    <w:rsid w:val="06A6783D"/>
    <w:rsid w:val="06E04CDB"/>
    <w:rsid w:val="071A7604"/>
    <w:rsid w:val="073D7B8D"/>
    <w:rsid w:val="076F5A29"/>
    <w:rsid w:val="07884DC2"/>
    <w:rsid w:val="07A90752"/>
    <w:rsid w:val="081D2FF5"/>
    <w:rsid w:val="08985296"/>
    <w:rsid w:val="08C7094F"/>
    <w:rsid w:val="092E42BB"/>
    <w:rsid w:val="097F1E8C"/>
    <w:rsid w:val="0A15060B"/>
    <w:rsid w:val="0A696248"/>
    <w:rsid w:val="0A6D68B2"/>
    <w:rsid w:val="0A735F3E"/>
    <w:rsid w:val="0A785E2D"/>
    <w:rsid w:val="0A861AEE"/>
    <w:rsid w:val="0B5D4B65"/>
    <w:rsid w:val="0B7D1F1C"/>
    <w:rsid w:val="0BC40510"/>
    <w:rsid w:val="0C3A1104"/>
    <w:rsid w:val="0C782CB2"/>
    <w:rsid w:val="0CDF401D"/>
    <w:rsid w:val="0CFE7ED1"/>
    <w:rsid w:val="0D315138"/>
    <w:rsid w:val="0D3F756A"/>
    <w:rsid w:val="0D4A3485"/>
    <w:rsid w:val="0DB7377E"/>
    <w:rsid w:val="0E1E34FA"/>
    <w:rsid w:val="0E9C6529"/>
    <w:rsid w:val="0F323B1E"/>
    <w:rsid w:val="0F4230AD"/>
    <w:rsid w:val="0F575E3C"/>
    <w:rsid w:val="0F627E17"/>
    <w:rsid w:val="0F764A51"/>
    <w:rsid w:val="0FC35B5B"/>
    <w:rsid w:val="1039742E"/>
    <w:rsid w:val="11031346"/>
    <w:rsid w:val="11657C96"/>
    <w:rsid w:val="117F3562"/>
    <w:rsid w:val="12360304"/>
    <w:rsid w:val="12D90460"/>
    <w:rsid w:val="12ED7789"/>
    <w:rsid w:val="12F15680"/>
    <w:rsid w:val="138D239E"/>
    <w:rsid w:val="147F0B94"/>
    <w:rsid w:val="14EA59E8"/>
    <w:rsid w:val="15050FA8"/>
    <w:rsid w:val="1555710F"/>
    <w:rsid w:val="157E12F3"/>
    <w:rsid w:val="16B27A9B"/>
    <w:rsid w:val="16C851ED"/>
    <w:rsid w:val="16CE15DD"/>
    <w:rsid w:val="170A6E3A"/>
    <w:rsid w:val="1768590F"/>
    <w:rsid w:val="177E2186"/>
    <w:rsid w:val="178C6BD4"/>
    <w:rsid w:val="17AE0D3B"/>
    <w:rsid w:val="17CA205F"/>
    <w:rsid w:val="182A26C7"/>
    <w:rsid w:val="186C7F3E"/>
    <w:rsid w:val="18BA2586"/>
    <w:rsid w:val="19080EEA"/>
    <w:rsid w:val="19877D65"/>
    <w:rsid w:val="19F40E39"/>
    <w:rsid w:val="1A034F84"/>
    <w:rsid w:val="1A046CAB"/>
    <w:rsid w:val="1A60103C"/>
    <w:rsid w:val="1AB452EF"/>
    <w:rsid w:val="1B2E14ED"/>
    <w:rsid w:val="1BA6544E"/>
    <w:rsid w:val="1C9B2F0B"/>
    <w:rsid w:val="1CBD728C"/>
    <w:rsid w:val="1D742854"/>
    <w:rsid w:val="1E206123"/>
    <w:rsid w:val="1E263242"/>
    <w:rsid w:val="1E4931A9"/>
    <w:rsid w:val="1E7740FA"/>
    <w:rsid w:val="1F2A7A78"/>
    <w:rsid w:val="1F3210E0"/>
    <w:rsid w:val="1FFB1A16"/>
    <w:rsid w:val="20D46B42"/>
    <w:rsid w:val="213D3574"/>
    <w:rsid w:val="2197751D"/>
    <w:rsid w:val="21B90EF4"/>
    <w:rsid w:val="22DD17C0"/>
    <w:rsid w:val="22F84E88"/>
    <w:rsid w:val="230961F8"/>
    <w:rsid w:val="23F0121D"/>
    <w:rsid w:val="24063FE3"/>
    <w:rsid w:val="249B169D"/>
    <w:rsid w:val="25622144"/>
    <w:rsid w:val="262F391F"/>
    <w:rsid w:val="2644040A"/>
    <w:rsid w:val="26AB7C20"/>
    <w:rsid w:val="2777047E"/>
    <w:rsid w:val="277C358F"/>
    <w:rsid w:val="27A5303F"/>
    <w:rsid w:val="27C80271"/>
    <w:rsid w:val="27E07E74"/>
    <w:rsid w:val="283C7B36"/>
    <w:rsid w:val="28FD2DCD"/>
    <w:rsid w:val="2A024A19"/>
    <w:rsid w:val="2A291C4A"/>
    <w:rsid w:val="2A96437F"/>
    <w:rsid w:val="2A9D05F2"/>
    <w:rsid w:val="2AF95910"/>
    <w:rsid w:val="2B323222"/>
    <w:rsid w:val="2B481A18"/>
    <w:rsid w:val="2B643002"/>
    <w:rsid w:val="2B8505AE"/>
    <w:rsid w:val="2B990433"/>
    <w:rsid w:val="2C3B6086"/>
    <w:rsid w:val="2C8D71F2"/>
    <w:rsid w:val="2C9619D6"/>
    <w:rsid w:val="2DBB7B12"/>
    <w:rsid w:val="2DE4646D"/>
    <w:rsid w:val="2DF47477"/>
    <w:rsid w:val="2E5C04D5"/>
    <w:rsid w:val="2E686A06"/>
    <w:rsid w:val="2EBF00B3"/>
    <w:rsid w:val="2EF302A4"/>
    <w:rsid w:val="2F7972A1"/>
    <w:rsid w:val="3026180F"/>
    <w:rsid w:val="30724942"/>
    <w:rsid w:val="308B46F0"/>
    <w:rsid w:val="30924148"/>
    <w:rsid w:val="30E31B35"/>
    <w:rsid w:val="31953A43"/>
    <w:rsid w:val="32FB5266"/>
    <w:rsid w:val="33442E2F"/>
    <w:rsid w:val="33907D2F"/>
    <w:rsid w:val="33A129A6"/>
    <w:rsid w:val="34CA0A40"/>
    <w:rsid w:val="34E15539"/>
    <w:rsid w:val="35095184"/>
    <w:rsid w:val="355C48AD"/>
    <w:rsid w:val="3686077F"/>
    <w:rsid w:val="36C45590"/>
    <w:rsid w:val="36E05F53"/>
    <w:rsid w:val="37704640"/>
    <w:rsid w:val="37EE64F2"/>
    <w:rsid w:val="381228A7"/>
    <w:rsid w:val="3846144F"/>
    <w:rsid w:val="385C7A1C"/>
    <w:rsid w:val="387142F4"/>
    <w:rsid w:val="38812B1B"/>
    <w:rsid w:val="38906599"/>
    <w:rsid w:val="39804C9A"/>
    <w:rsid w:val="39FD1982"/>
    <w:rsid w:val="3A4B3142"/>
    <w:rsid w:val="3A541023"/>
    <w:rsid w:val="3A725FED"/>
    <w:rsid w:val="3B5E3A94"/>
    <w:rsid w:val="3B9D17FA"/>
    <w:rsid w:val="3C7443F3"/>
    <w:rsid w:val="3CFA3891"/>
    <w:rsid w:val="3F2F0CD6"/>
    <w:rsid w:val="3FA10F1D"/>
    <w:rsid w:val="3FCF5208"/>
    <w:rsid w:val="40010E8C"/>
    <w:rsid w:val="408B24EB"/>
    <w:rsid w:val="40B14FC5"/>
    <w:rsid w:val="414B39FB"/>
    <w:rsid w:val="41DE4FDA"/>
    <w:rsid w:val="423160AA"/>
    <w:rsid w:val="42CA2630"/>
    <w:rsid w:val="43603B40"/>
    <w:rsid w:val="4377347B"/>
    <w:rsid w:val="437F76D1"/>
    <w:rsid w:val="43966F4F"/>
    <w:rsid w:val="43C80238"/>
    <w:rsid w:val="44261AC0"/>
    <w:rsid w:val="44823E16"/>
    <w:rsid w:val="44B43331"/>
    <w:rsid w:val="44B45C3F"/>
    <w:rsid w:val="44C61671"/>
    <w:rsid w:val="450552ED"/>
    <w:rsid w:val="45301058"/>
    <w:rsid w:val="462F562D"/>
    <w:rsid w:val="46593CF3"/>
    <w:rsid w:val="46802B1B"/>
    <w:rsid w:val="46B12825"/>
    <w:rsid w:val="470F4909"/>
    <w:rsid w:val="47AA2EF0"/>
    <w:rsid w:val="488F4585"/>
    <w:rsid w:val="48B91A18"/>
    <w:rsid w:val="48FF447E"/>
    <w:rsid w:val="49387A5B"/>
    <w:rsid w:val="49E92858"/>
    <w:rsid w:val="49FC5ECE"/>
    <w:rsid w:val="4A5C4691"/>
    <w:rsid w:val="4ABC405A"/>
    <w:rsid w:val="4AD4683C"/>
    <w:rsid w:val="4B427A0D"/>
    <w:rsid w:val="4B8150EA"/>
    <w:rsid w:val="4C6F1485"/>
    <w:rsid w:val="4C793010"/>
    <w:rsid w:val="4D14749C"/>
    <w:rsid w:val="4DCE6D36"/>
    <w:rsid w:val="4E21068F"/>
    <w:rsid w:val="4F042FDD"/>
    <w:rsid w:val="4F605A14"/>
    <w:rsid w:val="4F6D5086"/>
    <w:rsid w:val="4F797182"/>
    <w:rsid w:val="4FCC0F7B"/>
    <w:rsid w:val="4FFC23BF"/>
    <w:rsid w:val="503E5852"/>
    <w:rsid w:val="50A66EC6"/>
    <w:rsid w:val="50BC546C"/>
    <w:rsid w:val="511A0DDD"/>
    <w:rsid w:val="51845E88"/>
    <w:rsid w:val="51B35AA6"/>
    <w:rsid w:val="52657D09"/>
    <w:rsid w:val="527E401E"/>
    <w:rsid w:val="533C2C17"/>
    <w:rsid w:val="53795A7A"/>
    <w:rsid w:val="53BC2C8F"/>
    <w:rsid w:val="53CE4395"/>
    <w:rsid w:val="53EF7392"/>
    <w:rsid w:val="53F10AAA"/>
    <w:rsid w:val="5418639B"/>
    <w:rsid w:val="543D5CC3"/>
    <w:rsid w:val="54EC68B8"/>
    <w:rsid w:val="54F64281"/>
    <w:rsid w:val="55396D97"/>
    <w:rsid w:val="556119A4"/>
    <w:rsid w:val="55CF4BC3"/>
    <w:rsid w:val="55E25569"/>
    <w:rsid w:val="5689252D"/>
    <w:rsid w:val="56A41BB1"/>
    <w:rsid w:val="570D31A9"/>
    <w:rsid w:val="57F8000E"/>
    <w:rsid w:val="582E49EF"/>
    <w:rsid w:val="58A148FA"/>
    <w:rsid w:val="58C0344F"/>
    <w:rsid w:val="593D1C55"/>
    <w:rsid w:val="595505C7"/>
    <w:rsid w:val="59632532"/>
    <w:rsid w:val="59C2343B"/>
    <w:rsid w:val="59C53CC2"/>
    <w:rsid w:val="5A5E5D03"/>
    <w:rsid w:val="5B3720AF"/>
    <w:rsid w:val="5B4D5B09"/>
    <w:rsid w:val="5B8B083F"/>
    <w:rsid w:val="5B9E3C50"/>
    <w:rsid w:val="5BA80D11"/>
    <w:rsid w:val="5BE25793"/>
    <w:rsid w:val="5CB32755"/>
    <w:rsid w:val="5D4050CA"/>
    <w:rsid w:val="5DC41C43"/>
    <w:rsid w:val="5DDB42E2"/>
    <w:rsid w:val="5DE00F64"/>
    <w:rsid w:val="5E061250"/>
    <w:rsid w:val="5E1659FC"/>
    <w:rsid w:val="5E1A017D"/>
    <w:rsid w:val="5E41150F"/>
    <w:rsid w:val="5E7C2249"/>
    <w:rsid w:val="5EC737B2"/>
    <w:rsid w:val="5F051B63"/>
    <w:rsid w:val="5F1645FA"/>
    <w:rsid w:val="600038A9"/>
    <w:rsid w:val="6003539B"/>
    <w:rsid w:val="60661BA7"/>
    <w:rsid w:val="607466A0"/>
    <w:rsid w:val="60956586"/>
    <w:rsid w:val="60EC26DA"/>
    <w:rsid w:val="60FF2F94"/>
    <w:rsid w:val="617B0F8D"/>
    <w:rsid w:val="61890EB2"/>
    <w:rsid w:val="61A15E09"/>
    <w:rsid w:val="61CE36EE"/>
    <w:rsid w:val="62200A23"/>
    <w:rsid w:val="63241A9E"/>
    <w:rsid w:val="643316E0"/>
    <w:rsid w:val="647227F8"/>
    <w:rsid w:val="65025E32"/>
    <w:rsid w:val="65B14422"/>
    <w:rsid w:val="661E1C1B"/>
    <w:rsid w:val="667B50FD"/>
    <w:rsid w:val="66CF588B"/>
    <w:rsid w:val="673C2BB0"/>
    <w:rsid w:val="67822FFE"/>
    <w:rsid w:val="679E6FB6"/>
    <w:rsid w:val="67DF323D"/>
    <w:rsid w:val="68696BC7"/>
    <w:rsid w:val="68A12EE1"/>
    <w:rsid w:val="68AF6BED"/>
    <w:rsid w:val="697418CA"/>
    <w:rsid w:val="69F30718"/>
    <w:rsid w:val="6B0E18AF"/>
    <w:rsid w:val="6B215CFF"/>
    <w:rsid w:val="6B9701A5"/>
    <w:rsid w:val="6C393A8E"/>
    <w:rsid w:val="6C493FD0"/>
    <w:rsid w:val="6C585476"/>
    <w:rsid w:val="6D513AC7"/>
    <w:rsid w:val="6DA51185"/>
    <w:rsid w:val="6EAD7A88"/>
    <w:rsid w:val="6EC14D3E"/>
    <w:rsid w:val="6EC265BD"/>
    <w:rsid w:val="6F1F53A9"/>
    <w:rsid w:val="6F322B58"/>
    <w:rsid w:val="6F727025"/>
    <w:rsid w:val="6FC31127"/>
    <w:rsid w:val="6FFE2AEF"/>
    <w:rsid w:val="70AD0DFE"/>
    <w:rsid w:val="710D7382"/>
    <w:rsid w:val="712713C8"/>
    <w:rsid w:val="71707C71"/>
    <w:rsid w:val="717849F0"/>
    <w:rsid w:val="719B567C"/>
    <w:rsid w:val="7233158A"/>
    <w:rsid w:val="72E31D49"/>
    <w:rsid w:val="73000DAC"/>
    <w:rsid w:val="73091A7E"/>
    <w:rsid w:val="7386251A"/>
    <w:rsid w:val="73E107E9"/>
    <w:rsid w:val="749C514B"/>
    <w:rsid w:val="74A82EE0"/>
    <w:rsid w:val="74C32038"/>
    <w:rsid w:val="75086964"/>
    <w:rsid w:val="7531218F"/>
    <w:rsid w:val="75891431"/>
    <w:rsid w:val="7601079E"/>
    <w:rsid w:val="764B1201"/>
    <w:rsid w:val="76B7225A"/>
    <w:rsid w:val="77C20E07"/>
    <w:rsid w:val="77EB3E39"/>
    <w:rsid w:val="78172E9B"/>
    <w:rsid w:val="78F74A37"/>
    <w:rsid w:val="79E02018"/>
    <w:rsid w:val="7A8A577F"/>
    <w:rsid w:val="7B8D2D8B"/>
    <w:rsid w:val="7BB125FF"/>
    <w:rsid w:val="7BF62A6B"/>
    <w:rsid w:val="7C0A428F"/>
    <w:rsid w:val="7C704FA7"/>
    <w:rsid w:val="7C7E36F3"/>
    <w:rsid w:val="7DFC2861"/>
    <w:rsid w:val="7E120CA5"/>
    <w:rsid w:val="7E431733"/>
    <w:rsid w:val="7E6443ED"/>
    <w:rsid w:val="7EE7298B"/>
    <w:rsid w:val="7F113EB4"/>
    <w:rsid w:val="7FA30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link w:val="148"/>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annotation text"/>
    <w:basedOn w:val="1"/>
    <w:link w:val="145"/>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Body Text"/>
    <w:basedOn w:val="1"/>
    <w:link w:val="140"/>
    <w:qFormat/>
    <w:uiPriority w:val="99"/>
    <w:pPr>
      <w:autoSpaceDE w:val="0"/>
      <w:autoSpaceDN w:val="0"/>
      <w:adjustRightInd w:val="0"/>
      <w:ind w:left="403"/>
      <w:jc w:val="left"/>
    </w:pPr>
    <w:rPr>
      <w:rFonts w:ascii="宋体"/>
      <w:kern w:val="0"/>
      <w:sz w:val="13"/>
      <w:szCs w:val="13"/>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0" w:firstLineChars="100"/>
      <w:jc w:val="left"/>
    </w:pPr>
    <w:rPr>
      <w:rFonts w:ascii="宋体"/>
      <w:szCs w:val="21"/>
    </w:rPr>
  </w:style>
  <w:style w:type="paragraph" w:styleId="13">
    <w:name w:val="Plain Text"/>
    <w:basedOn w:val="1"/>
    <w:link w:val="142"/>
    <w:qFormat/>
    <w:uiPriority w:val="0"/>
    <w:rPr>
      <w:rFonts w:ascii="宋体" w:hAnsi="Courier New"/>
      <w:szCs w:val="20"/>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41"/>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semiHidden/>
    <w:qFormat/>
    <w:uiPriority w:val="0"/>
    <w:pPr>
      <w:tabs>
        <w:tab w:val="right" w:leader="dot" w:pos="9242"/>
      </w:tabs>
      <w:spacing w:beforeLines="25" w:afterLines="25"/>
      <w:jc w:val="left"/>
    </w:pPr>
    <w:rPr>
      <w:rFonts w:ascii="宋体"/>
      <w:szCs w:val="21"/>
    </w:rPr>
  </w:style>
  <w:style w:type="paragraph" w:styleId="21">
    <w:name w:val="toc 4"/>
    <w:basedOn w:val="1"/>
    <w:next w:val="1"/>
    <w:semiHidden/>
    <w:qFormat/>
    <w:uiPriority w:val="0"/>
    <w:pPr>
      <w:tabs>
        <w:tab w:val="right" w:leader="dot" w:pos="9241"/>
      </w:tabs>
      <w:ind w:firstLine="200"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0"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semiHidden/>
    <w:qFormat/>
    <w:uiPriority w:val="0"/>
    <w:pPr>
      <w:tabs>
        <w:tab w:val="right" w:leader="dot" w:pos="9242"/>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HTML Preformatted"/>
    <w:basedOn w:val="1"/>
    <w:link w:val="14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2">
    <w:name w:val="Normal (Web)"/>
    <w:basedOn w:val="1"/>
    <w:unhideWhenUsed/>
    <w:qFormat/>
    <w:uiPriority w:val="0"/>
    <w:pPr>
      <w:spacing w:before="100" w:beforeAutospacing="1" w:after="100" w:afterAutospacing="1"/>
      <w:jc w:val="left"/>
    </w:pPr>
    <w:rPr>
      <w:rFonts w:ascii="Calibri" w:hAnsi="Calibri"/>
      <w:kern w:val="0"/>
      <w:sz w:val="24"/>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7"/>
    <w:next w:val="7"/>
    <w:link w:val="146"/>
    <w:qFormat/>
    <w:uiPriority w:val="0"/>
    <w:rPr>
      <w:b/>
      <w:bCs/>
    </w:rPr>
  </w:style>
  <w:style w:type="table" w:styleId="36">
    <w:name w:val="Table Grid"/>
    <w:basedOn w:val="35"/>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endnote reference"/>
    <w:semiHidden/>
    <w:qFormat/>
    <w:uiPriority w:val="0"/>
    <w:rPr>
      <w:vertAlign w:val="superscript"/>
    </w:rPr>
  </w:style>
  <w:style w:type="character" w:styleId="39">
    <w:name w:val="page number"/>
    <w:qFormat/>
    <w:uiPriority w:val="0"/>
    <w:rPr>
      <w:rFonts w:ascii="Times New Roman" w:hAnsi="Times New Roman" w:eastAsia="宋体"/>
      <w:sz w:val="18"/>
    </w:rPr>
  </w:style>
  <w:style w:type="character" w:styleId="40">
    <w:name w:val="FollowedHyperlink"/>
    <w:qFormat/>
    <w:uiPriority w:val="0"/>
    <w:rPr>
      <w:color w:val="800080"/>
      <w:u w:val="single"/>
    </w:rPr>
  </w:style>
  <w:style w:type="character" w:styleId="41">
    <w:name w:val="Hyperlink"/>
    <w:qFormat/>
    <w:uiPriority w:val="0"/>
    <w:rPr>
      <w:color w:val="0000FF"/>
      <w:spacing w:val="0"/>
      <w:w w:val="100"/>
      <w:szCs w:val="21"/>
      <w:u w:val="single"/>
    </w:rPr>
  </w:style>
  <w:style w:type="character" w:styleId="42">
    <w:name w:val="annotation reference"/>
    <w:qFormat/>
    <w:uiPriority w:val="0"/>
    <w:rPr>
      <w:sz w:val="21"/>
      <w:szCs w:val="21"/>
    </w:rPr>
  </w:style>
  <w:style w:type="character" w:styleId="43">
    <w:name w:val="footnote reference"/>
    <w:semiHidden/>
    <w:qFormat/>
    <w:uiPriority w:val="0"/>
    <w:rPr>
      <w:vertAlign w:val="superscript"/>
    </w:rPr>
  </w:style>
  <w:style w:type="character" w:customStyle="1" w:styleId="44">
    <w:name w:val="段 Char"/>
    <w:link w:val="24"/>
    <w:qFormat/>
    <w:uiPriority w:val="0"/>
    <w:rPr>
      <w:rFonts w:ascii="宋体"/>
      <w:sz w:val="21"/>
      <w:lang w:val="en-US" w:eastAsia="zh-CN" w:bidi="ar-SA"/>
    </w:rPr>
  </w:style>
  <w:style w:type="paragraph" w:customStyle="1" w:styleId="45">
    <w:name w:val="一级条标题"/>
    <w:basedOn w:val="46"/>
    <w:next w:val="24"/>
    <w:qFormat/>
    <w:uiPriority w:val="0"/>
    <w:pPr>
      <w:numPr>
        <w:ilvl w:val="1"/>
      </w:numPr>
      <w:spacing w:beforeLines="50" w:afterLines="50"/>
      <w:outlineLvl w:val="2"/>
    </w:pPr>
    <w:rPr>
      <w:szCs w:val="21"/>
    </w:rPr>
  </w:style>
  <w:style w:type="paragraph" w:customStyle="1" w:styleId="46">
    <w:name w:val="章标题"/>
    <w:next w:val="24"/>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9">
    <w:name w:val="二级条标题"/>
    <w:basedOn w:val="45"/>
    <w:next w:val="24"/>
    <w:qFormat/>
    <w:uiPriority w:val="99"/>
    <w:pPr>
      <w:numPr>
        <w:ilvl w:val="2"/>
      </w:numPr>
      <w:spacing w:before="50" w:after="50"/>
      <w:outlineLvl w:val="3"/>
    </w:pPr>
  </w:style>
  <w:style w:type="paragraph" w:customStyle="1" w:styleId="5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1">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2">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3">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4">
    <w:name w:val="三级条标题"/>
    <w:basedOn w:val="49"/>
    <w:next w:val="24"/>
    <w:qFormat/>
    <w:uiPriority w:val="99"/>
    <w:pPr>
      <w:numPr>
        <w:ilvl w:val="3"/>
      </w:numPr>
      <w:outlineLvl w:val="4"/>
    </w:pPr>
  </w:style>
  <w:style w:type="paragraph" w:customStyle="1" w:styleId="55">
    <w:name w:val="示例"/>
    <w:next w:val="56"/>
    <w:qFormat/>
    <w:uiPriority w:val="99"/>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7">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8">
    <w:name w:val="四级条标题"/>
    <w:basedOn w:val="54"/>
    <w:next w:val="24"/>
    <w:qFormat/>
    <w:uiPriority w:val="0"/>
    <w:pPr>
      <w:numPr>
        <w:ilvl w:val="4"/>
      </w:numPr>
      <w:outlineLvl w:val="5"/>
    </w:pPr>
  </w:style>
  <w:style w:type="paragraph" w:customStyle="1" w:styleId="59">
    <w:name w:val="五级条标题"/>
    <w:basedOn w:val="58"/>
    <w:next w:val="24"/>
    <w:qFormat/>
    <w:uiPriority w:val="0"/>
    <w:pPr>
      <w:numPr>
        <w:ilvl w:val="5"/>
      </w:numPr>
      <w:outlineLvl w:val="6"/>
    </w:pPr>
  </w:style>
  <w:style w:type="paragraph" w:customStyle="1" w:styleId="60">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1">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2">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3">
    <w:name w:val="列项◆（三级）"/>
    <w:basedOn w:val="1"/>
    <w:qFormat/>
    <w:uiPriority w:val="0"/>
    <w:pPr>
      <w:numPr>
        <w:ilvl w:val="2"/>
        <w:numId w:val="3"/>
      </w:numPr>
    </w:pPr>
    <w:rPr>
      <w:rFonts w:ascii="宋体"/>
      <w:szCs w:val="21"/>
    </w:rPr>
  </w:style>
  <w:style w:type="paragraph" w:customStyle="1" w:styleId="64">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5">
    <w:name w:val="示例×："/>
    <w:basedOn w:val="46"/>
    <w:qFormat/>
    <w:uiPriority w:val="0"/>
    <w:pPr>
      <w:numPr>
        <w:numId w:val="8"/>
      </w:numPr>
      <w:spacing w:beforeLines="0" w:afterLines="0"/>
      <w:outlineLvl w:val="9"/>
    </w:pPr>
    <w:rPr>
      <w:rFonts w:ascii="宋体" w:eastAsia="宋体"/>
      <w:sz w:val="18"/>
      <w:szCs w:val="18"/>
    </w:rPr>
  </w:style>
  <w:style w:type="paragraph" w:customStyle="1" w:styleId="66">
    <w:name w:val="二级无"/>
    <w:basedOn w:val="49"/>
    <w:qFormat/>
    <w:uiPriority w:val="0"/>
    <w:pPr>
      <w:spacing w:beforeLines="0" w:afterLines="0"/>
    </w:pPr>
    <w:rPr>
      <w:rFonts w:ascii="宋体" w:eastAsia="宋体"/>
    </w:rPr>
  </w:style>
  <w:style w:type="paragraph" w:customStyle="1" w:styleId="67">
    <w:name w:val="注：（正文）"/>
    <w:basedOn w:val="60"/>
    <w:next w:val="24"/>
    <w:qFormat/>
    <w:uiPriority w:val="0"/>
  </w:style>
  <w:style w:type="paragraph" w:customStyle="1" w:styleId="68">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2">
    <w:name w:val="标准书眉_偶数页"/>
    <w:basedOn w:val="48"/>
    <w:next w:val="1"/>
    <w:qFormat/>
    <w:uiPriority w:val="0"/>
    <w:pPr>
      <w:jc w:val="left"/>
    </w:pPr>
  </w:style>
  <w:style w:type="paragraph" w:customStyle="1" w:styleId="73">
    <w:name w:val="标准书眉一"/>
    <w:qFormat/>
    <w:uiPriority w:val="0"/>
    <w:pPr>
      <w:jc w:val="both"/>
    </w:pPr>
    <w:rPr>
      <w:rFonts w:ascii="Times New Roman" w:hAnsi="Times New Roman" w:eastAsia="宋体" w:cs="Times New Roman"/>
      <w:lang w:val="en-US" w:eastAsia="zh-CN" w:bidi="ar-SA"/>
    </w:rPr>
  </w:style>
  <w:style w:type="paragraph" w:customStyle="1" w:styleId="74">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6">
    <w:name w:val="发布"/>
    <w:qFormat/>
    <w:uiPriority w:val="0"/>
    <w:rPr>
      <w:rFonts w:ascii="黑体" w:eastAsia="黑体"/>
      <w:spacing w:val="85"/>
      <w:w w:val="100"/>
      <w:position w:val="3"/>
      <w:sz w:val="28"/>
      <w:szCs w:val="28"/>
    </w:rPr>
  </w:style>
  <w:style w:type="paragraph" w:customStyle="1" w:styleId="77">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封面标准英文名称"/>
    <w:basedOn w:val="81"/>
    <w:qFormat/>
    <w:uiPriority w:val="0"/>
    <w:pPr>
      <w:framePr w:wrap="around"/>
      <w:spacing w:before="370" w:line="400" w:lineRule="exact"/>
    </w:pPr>
    <w:rPr>
      <w:rFonts w:ascii="Times New Roman"/>
      <w:sz w:val="28"/>
      <w:szCs w:val="28"/>
    </w:rPr>
  </w:style>
  <w:style w:type="paragraph" w:customStyle="1" w:styleId="83">
    <w:name w:val="封面一致性程度标识"/>
    <w:basedOn w:val="82"/>
    <w:qFormat/>
    <w:uiPriority w:val="0"/>
    <w:pPr>
      <w:framePr w:wrap="around"/>
      <w:spacing w:before="440"/>
    </w:pPr>
    <w:rPr>
      <w:rFonts w:ascii="宋体" w:eastAsia="宋体"/>
    </w:rPr>
  </w:style>
  <w:style w:type="paragraph" w:customStyle="1" w:styleId="84">
    <w:name w:val="封面标准文稿类别"/>
    <w:basedOn w:val="83"/>
    <w:qFormat/>
    <w:uiPriority w:val="0"/>
    <w:pPr>
      <w:framePr w:wrap="around"/>
      <w:spacing w:after="160" w:line="240" w:lineRule="auto"/>
    </w:pPr>
    <w:rPr>
      <w:sz w:val="24"/>
    </w:rPr>
  </w:style>
  <w:style w:type="paragraph" w:customStyle="1" w:styleId="85">
    <w:name w:val="封面标准文稿编辑信息"/>
    <w:basedOn w:val="84"/>
    <w:qFormat/>
    <w:uiPriority w:val="0"/>
    <w:pPr>
      <w:framePr w:wrap="around"/>
      <w:spacing w:before="180" w:line="180" w:lineRule="exact"/>
    </w:pPr>
    <w:rPr>
      <w:sz w:val="21"/>
    </w:rPr>
  </w:style>
  <w:style w:type="paragraph" w:customStyle="1" w:styleId="86">
    <w:name w:val="封面正文"/>
    <w:qFormat/>
    <w:uiPriority w:val="0"/>
    <w:pPr>
      <w:jc w:val="both"/>
    </w:pPr>
    <w:rPr>
      <w:rFonts w:ascii="Times New Roman" w:hAnsi="Times New Roman" w:eastAsia="宋体" w:cs="Times New Roman"/>
      <w:lang w:val="en-US" w:eastAsia="zh-CN" w:bidi="ar-SA"/>
    </w:rPr>
  </w:style>
  <w:style w:type="paragraph" w:customStyle="1" w:styleId="87">
    <w:name w:val="附录标识"/>
    <w:basedOn w:val="1"/>
    <w:next w:val="24"/>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8">
    <w:name w:val="附录标题"/>
    <w:basedOn w:val="24"/>
    <w:next w:val="24"/>
    <w:qFormat/>
    <w:uiPriority w:val="0"/>
    <w:pPr>
      <w:ind w:firstLine="0" w:firstLineChars="0"/>
      <w:jc w:val="center"/>
    </w:pPr>
    <w:rPr>
      <w:rFonts w:ascii="黑体" w:eastAsia="黑体"/>
    </w:rPr>
  </w:style>
  <w:style w:type="paragraph" w:customStyle="1" w:styleId="89">
    <w:name w:val="附录表标号"/>
    <w:basedOn w:val="1"/>
    <w:next w:val="24"/>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0">
    <w:name w:val="附录表标题"/>
    <w:basedOn w:val="1"/>
    <w:next w:val="24"/>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91">
    <w:name w:val="附录二级条标题"/>
    <w:basedOn w:val="1"/>
    <w:next w:val="24"/>
    <w:qFormat/>
    <w:uiPriority w:val="0"/>
    <w:pPr>
      <w:widowControl/>
      <w:numPr>
        <w:ilvl w:val="3"/>
        <w:numId w:val="10"/>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2">
    <w:name w:val="附录二级无"/>
    <w:basedOn w:val="91"/>
    <w:qFormat/>
    <w:uiPriority w:val="0"/>
    <w:pPr>
      <w:spacing w:beforeLines="0" w:afterLines="0"/>
    </w:pPr>
    <w:rPr>
      <w:rFonts w:ascii="宋体" w:eastAsia="宋体"/>
      <w:szCs w:val="21"/>
    </w:rPr>
  </w:style>
  <w:style w:type="paragraph" w:customStyle="1" w:styleId="93">
    <w:name w:val="附录公式"/>
    <w:basedOn w:val="24"/>
    <w:next w:val="24"/>
    <w:link w:val="94"/>
    <w:qFormat/>
    <w:uiPriority w:val="0"/>
  </w:style>
  <w:style w:type="character" w:customStyle="1" w:styleId="94">
    <w:name w:val="附录公式 Char"/>
    <w:basedOn w:val="44"/>
    <w:link w:val="93"/>
    <w:qFormat/>
    <w:uiPriority w:val="0"/>
    <w:rPr>
      <w:rFonts w:ascii="宋体"/>
      <w:sz w:val="21"/>
      <w:lang w:val="en-US" w:eastAsia="zh-CN" w:bidi="ar-SA"/>
    </w:rPr>
  </w:style>
  <w:style w:type="paragraph" w:customStyle="1" w:styleId="95">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6">
    <w:name w:val="附录三级条标题"/>
    <w:basedOn w:val="91"/>
    <w:next w:val="24"/>
    <w:qFormat/>
    <w:uiPriority w:val="0"/>
    <w:pPr>
      <w:numPr>
        <w:ilvl w:val="4"/>
      </w:numPr>
      <w:tabs>
        <w:tab w:val="left" w:pos="360"/>
      </w:tabs>
      <w:outlineLvl w:val="4"/>
    </w:pPr>
  </w:style>
  <w:style w:type="paragraph" w:customStyle="1" w:styleId="97">
    <w:name w:val="附录三级无"/>
    <w:basedOn w:val="96"/>
    <w:qFormat/>
    <w:uiPriority w:val="0"/>
    <w:pPr>
      <w:tabs>
        <w:tab w:val="clear" w:pos="360"/>
      </w:tabs>
      <w:spacing w:beforeLines="0" w:afterLines="0"/>
    </w:pPr>
    <w:rPr>
      <w:rFonts w:ascii="宋体" w:eastAsia="宋体"/>
      <w:szCs w:val="21"/>
    </w:rPr>
  </w:style>
  <w:style w:type="paragraph" w:customStyle="1" w:styleId="98">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9">
    <w:name w:val="附录四级条标题"/>
    <w:basedOn w:val="96"/>
    <w:next w:val="24"/>
    <w:qFormat/>
    <w:uiPriority w:val="0"/>
    <w:pPr>
      <w:numPr>
        <w:ilvl w:val="5"/>
      </w:numPr>
      <w:outlineLvl w:val="5"/>
    </w:pPr>
  </w:style>
  <w:style w:type="paragraph" w:customStyle="1" w:styleId="100">
    <w:name w:val="附录四级无"/>
    <w:basedOn w:val="99"/>
    <w:qFormat/>
    <w:uiPriority w:val="0"/>
    <w:pPr>
      <w:tabs>
        <w:tab w:val="clear" w:pos="360"/>
      </w:tabs>
      <w:spacing w:beforeLines="0" w:afterLines="0"/>
    </w:pPr>
    <w:rPr>
      <w:rFonts w:ascii="宋体" w:eastAsia="宋体"/>
      <w:szCs w:val="21"/>
    </w:rPr>
  </w:style>
  <w:style w:type="paragraph" w:customStyle="1" w:styleId="101">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2">
    <w:name w:val="附录图标题"/>
    <w:basedOn w:val="1"/>
    <w:next w:val="24"/>
    <w:qFormat/>
    <w:uiPriority w:val="0"/>
    <w:pPr>
      <w:numPr>
        <w:ilvl w:val="1"/>
        <w:numId w:val="13"/>
      </w:numPr>
      <w:spacing w:beforeLines="50" w:afterLines="50"/>
      <w:jc w:val="center"/>
    </w:pPr>
    <w:rPr>
      <w:rFonts w:ascii="黑体" w:eastAsia="黑体"/>
      <w:szCs w:val="21"/>
    </w:rPr>
  </w:style>
  <w:style w:type="paragraph" w:customStyle="1" w:styleId="103">
    <w:name w:val="附录五级条标题"/>
    <w:basedOn w:val="99"/>
    <w:next w:val="24"/>
    <w:qFormat/>
    <w:uiPriority w:val="0"/>
    <w:pPr>
      <w:numPr>
        <w:ilvl w:val="6"/>
      </w:numPr>
      <w:outlineLvl w:val="6"/>
    </w:pPr>
  </w:style>
  <w:style w:type="paragraph" w:customStyle="1" w:styleId="104">
    <w:name w:val="附录五级无"/>
    <w:basedOn w:val="103"/>
    <w:qFormat/>
    <w:uiPriority w:val="0"/>
    <w:pPr>
      <w:tabs>
        <w:tab w:val="clear" w:pos="360"/>
      </w:tabs>
      <w:spacing w:beforeLines="0" w:afterLines="0"/>
    </w:pPr>
    <w:rPr>
      <w:rFonts w:ascii="宋体" w:eastAsia="宋体"/>
      <w:szCs w:val="21"/>
    </w:rPr>
  </w:style>
  <w:style w:type="paragraph" w:customStyle="1" w:styleId="105">
    <w:name w:val="附录章标题"/>
    <w:next w:val="24"/>
    <w:qFormat/>
    <w:uiPriority w:val="0"/>
    <w:pPr>
      <w:numPr>
        <w:ilvl w:val="1"/>
        <w:numId w:val="10"/>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6">
    <w:name w:val="附录一级条标题"/>
    <w:basedOn w:val="105"/>
    <w:next w:val="24"/>
    <w:qFormat/>
    <w:uiPriority w:val="0"/>
    <w:pPr>
      <w:numPr>
        <w:ilvl w:val="2"/>
      </w:numPr>
      <w:autoSpaceDN w:val="0"/>
      <w:spacing w:beforeLines="50" w:afterLines="50"/>
      <w:outlineLvl w:val="2"/>
    </w:pPr>
  </w:style>
  <w:style w:type="paragraph" w:customStyle="1" w:styleId="107">
    <w:name w:val="附录一级无"/>
    <w:basedOn w:val="106"/>
    <w:qFormat/>
    <w:uiPriority w:val="0"/>
    <w:pPr>
      <w:spacing w:beforeLines="0" w:afterLines="0"/>
    </w:pPr>
    <w:rPr>
      <w:rFonts w:ascii="宋体" w:eastAsia="宋体"/>
      <w:szCs w:val="21"/>
    </w:rPr>
  </w:style>
  <w:style w:type="paragraph" w:customStyle="1" w:styleId="108">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2">
    <w:name w:val="其他标准标志"/>
    <w:basedOn w:val="69"/>
    <w:qFormat/>
    <w:uiPriority w:val="0"/>
    <w:pPr>
      <w:framePr w:w="6101" w:wrap="around" w:vAnchor="page" w:hAnchor="page" w:x="4673" w:y="942"/>
    </w:pPr>
    <w:rPr>
      <w:w w:val="130"/>
    </w:rPr>
  </w:style>
  <w:style w:type="paragraph" w:customStyle="1" w:styleId="11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4">
    <w:name w:val="其他发布部门"/>
    <w:basedOn w:val="77"/>
    <w:qFormat/>
    <w:uiPriority w:val="0"/>
    <w:pPr>
      <w:framePr w:wrap="around" w:y="15310"/>
      <w:spacing w:line="0" w:lineRule="atLeast"/>
    </w:pPr>
    <w:rPr>
      <w:rFonts w:ascii="黑体" w:eastAsia="黑体"/>
      <w:b w:val="0"/>
    </w:rPr>
  </w:style>
  <w:style w:type="paragraph" w:customStyle="1" w:styleId="115">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6">
    <w:name w:val="三级无"/>
    <w:basedOn w:val="54"/>
    <w:qFormat/>
    <w:uiPriority w:val="0"/>
    <w:pPr>
      <w:spacing w:beforeLines="0" w:afterLines="0"/>
    </w:pPr>
    <w:rPr>
      <w:rFonts w:ascii="宋体" w:eastAsia="宋体"/>
    </w:rPr>
  </w:style>
  <w:style w:type="paragraph" w:customStyle="1" w:styleId="117">
    <w:name w:val="实施日期"/>
    <w:basedOn w:val="78"/>
    <w:qFormat/>
    <w:uiPriority w:val="0"/>
    <w:pPr>
      <w:framePr w:wrap="around" w:vAnchor="page" w:hAnchor="text"/>
      <w:jc w:val="right"/>
    </w:pPr>
  </w:style>
  <w:style w:type="paragraph" w:customStyle="1" w:styleId="118">
    <w:name w:val="示例后文字"/>
    <w:basedOn w:val="24"/>
    <w:next w:val="24"/>
    <w:qFormat/>
    <w:uiPriority w:val="0"/>
    <w:pPr>
      <w:ind w:firstLine="360"/>
    </w:pPr>
    <w:rPr>
      <w:sz w:val="18"/>
    </w:rPr>
  </w:style>
  <w:style w:type="paragraph" w:customStyle="1" w:styleId="119">
    <w:name w:val="首示例"/>
    <w:next w:val="24"/>
    <w:link w:val="120"/>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0">
    <w:name w:val="首示例 Char"/>
    <w:link w:val="119"/>
    <w:qFormat/>
    <w:uiPriority w:val="0"/>
    <w:rPr>
      <w:rFonts w:ascii="宋体" w:hAnsi="宋体"/>
      <w:kern w:val="2"/>
      <w:sz w:val="18"/>
      <w:szCs w:val="18"/>
      <w:lang w:bidi="ar-SA"/>
    </w:rPr>
  </w:style>
  <w:style w:type="paragraph" w:customStyle="1" w:styleId="121">
    <w:name w:val="四级无"/>
    <w:basedOn w:val="58"/>
    <w:qFormat/>
    <w:uiPriority w:val="0"/>
    <w:pPr>
      <w:spacing w:beforeLines="0" w:afterLines="0"/>
    </w:pPr>
    <w:rPr>
      <w:rFonts w:ascii="宋体" w:eastAsia="宋体"/>
    </w:rPr>
  </w:style>
  <w:style w:type="paragraph" w:customStyle="1" w:styleId="122">
    <w:name w:val="条文脚注"/>
    <w:basedOn w:val="25"/>
    <w:qFormat/>
    <w:uiPriority w:val="0"/>
    <w:pPr>
      <w:numPr>
        <w:numId w:val="0"/>
      </w:numPr>
      <w:jc w:val="both"/>
    </w:pPr>
  </w:style>
  <w:style w:type="paragraph" w:customStyle="1" w:styleId="123">
    <w:name w:val="图标脚注说明"/>
    <w:basedOn w:val="24"/>
    <w:qFormat/>
    <w:uiPriority w:val="0"/>
    <w:pPr>
      <w:ind w:left="840" w:hanging="420" w:firstLineChars="0"/>
    </w:pPr>
    <w:rPr>
      <w:sz w:val="18"/>
      <w:szCs w:val="18"/>
    </w:rPr>
  </w:style>
  <w:style w:type="paragraph" w:customStyle="1" w:styleId="124">
    <w:name w:val="图表脚注说明"/>
    <w:basedOn w:val="1"/>
    <w:qFormat/>
    <w:uiPriority w:val="0"/>
    <w:pPr>
      <w:numPr>
        <w:ilvl w:val="0"/>
        <w:numId w:val="15"/>
      </w:numPr>
    </w:pPr>
    <w:rPr>
      <w:rFonts w:ascii="宋体"/>
      <w:sz w:val="18"/>
      <w:szCs w:val="18"/>
    </w:rPr>
  </w:style>
  <w:style w:type="paragraph" w:customStyle="1" w:styleId="125">
    <w:name w:val="图的脚注"/>
    <w:next w:val="24"/>
    <w:link w:val="147"/>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9"/>
    <w:qFormat/>
    <w:uiPriority w:val="0"/>
    <w:pPr>
      <w:spacing w:beforeLines="0" w:afterLines="0"/>
    </w:pPr>
    <w:rPr>
      <w:rFonts w:ascii="宋体" w:eastAsia="宋体"/>
    </w:rPr>
  </w:style>
  <w:style w:type="paragraph" w:customStyle="1" w:styleId="128">
    <w:name w:val="一级无"/>
    <w:basedOn w:val="45"/>
    <w:qFormat/>
    <w:uiPriority w:val="0"/>
    <w:pPr>
      <w:spacing w:beforeLines="0" w:afterLines="0"/>
    </w:pPr>
    <w:rPr>
      <w:rFonts w:ascii="宋体" w:eastAsia="宋体"/>
    </w:rPr>
  </w:style>
  <w:style w:type="paragraph" w:customStyle="1" w:styleId="129">
    <w:name w:val="正文表标题"/>
    <w:next w:val="24"/>
    <w:qFormat/>
    <w:uiPriority w:val="99"/>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0">
    <w:name w:val="正文公式编号制表符"/>
    <w:basedOn w:val="24"/>
    <w:next w:val="24"/>
    <w:qFormat/>
    <w:uiPriority w:val="0"/>
    <w:pPr>
      <w:ind w:firstLine="0" w:firstLineChars="0"/>
    </w:pPr>
  </w:style>
  <w:style w:type="paragraph" w:customStyle="1" w:styleId="131">
    <w:name w:val="正文图标题"/>
    <w:next w:val="24"/>
    <w:qFormat/>
    <w:uiPriority w:val="0"/>
    <w:pPr>
      <w:numPr>
        <w:ilvl w:val="0"/>
        <w:numId w:val="17"/>
      </w:numPr>
      <w:spacing w:beforeLines="50" w:afterLines="50"/>
      <w:ind w:left="0"/>
      <w:jc w:val="center"/>
    </w:pPr>
    <w:rPr>
      <w:rFonts w:ascii="黑体" w:hAnsi="Times New Roman" w:eastAsia="黑体" w:cs="Times New Roman"/>
      <w:sz w:val="21"/>
      <w:lang w:val="en-US" w:eastAsia="zh-CN" w:bidi="ar-SA"/>
    </w:rPr>
  </w:style>
  <w:style w:type="paragraph" w:customStyle="1" w:styleId="132">
    <w:name w:val="终结线"/>
    <w:basedOn w:val="1"/>
    <w:qFormat/>
    <w:uiPriority w:val="0"/>
    <w:pPr>
      <w:framePr w:hSpace="181" w:vSpace="181" w:wrap="around" w:vAnchor="text" w:hAnchor="margin" w:xAlign="center" w:y="285"/>
    </w:pPr>
  </w:style>
  <w:style w:type="paragraph" w:customStyle="1" w:styleId="133">
    <w:name w:val="其他发布日期"/>
    <w:basedOn w:val="78"/>
    <w:qFormat/>
    <w:uiPriority w:val="0"/>
    <w:pPr>
      <w:framePr w:wrap="around" w:vAnchor="page" w:hAnchor="text" w:x="1419"/>
    </w:pPr>
  </w:style>
  <w:style w:type="paragraph" w:customStyle="1" w:styleId="134">
    <w:name w:val="其他实施日期"/>
    <w:basedOn w:val="117"/>
    <w:qFormat/>
    <w:uiPriority w:val="0"/>
    <w:pPr>
      <w:framePr w:wrap="around"/>
    </w:pPr>
  </w:style>
  <w:style w:type="paragraph" w:customStyle="1" w:styleId="135">
    <w:name w:val="封面标准名称2"/>
    <w:basedOn w:val="81"/>
    <w:qFormat/>
    <w:uiPriority w:val="0"/>
    <w:pPr>
      <w:framePr w:wrap="around" w:y="4469"/>
      <w:spacing w:beforeLines="630"/>
    </w:pPr>
  </w:style>
  <w:style w:type="paragraph" w:customStyle="1" w:styleId="136">
    <w:name w:val="封面标准英文名称2"/>
    <w:basedOn w:val="82"/>
    <w:qFormat/>
    <w:uiPriority w:val="0"/>
    <w:pPr>
      <w:framePr w:wrap="around" w:y="4469"/>
    </w:pPr>
  </w:style>
  <w:style w:type="paragraph" w:customStyle="1" w:styleId="137">
    <w:name w:val="封面一致性程度标识2"/>
    <w:basedOn w:val="83"/>
    <w:qFormat/>
    <w:uiPriority w:val="0"/>
    <w:pPr>
      <w:framePr w:wrap="around" w:y="4469"/>
    </w:pPr>
  </w:style>
  <w:style w:type="paragraph" w:customStyle="1" w:styleId="138">
    <w:name w:val="封面标准文稿类别2"/>
    <w:basedOn w:val="84"/>
    <w:qFormat/>
    <w:uiPriority w:val="0"/>
    <w:pPr>
      <w:framePr w:wrap="around" w:y="4469"/>
    </w:pPr>
  </w:style>
  <w:style w:type="paragraph" w:customStyle="1" w:styleId="139">
    <w:name w:val="封面标准文稿编辑信息2"/>
    <w:basedOn w:val="85"/>
    <w:qFormat/>
    <w:uiPriority w:val="0"/>
    <w:pPr>
      <w:framePr w:wrap="around" w:y="4469"/>
    </w:pPr>
  </w:style>
  <w:style w:type="character" w:customStyle="1" w:styleId="140">
    <w:name w:val="正文文本 字符"/>
    <w:link w:val="9"/>
    <w:qFormat/>
    <w:uiPriority w:val="99"/>
    <w:rPr>
      <w:rFonts w:ascii="宋体" w:cs="宋体"/>
      <w:sz w:val="13"/>
      <w:szCs w:val="13"/>
    </w:rPr>
  </w:style>
  <w:style w:type="character" w:customStyle="1" w:styleId="141">
    <w:name w:val="批注框文本 字符"/>
    <w:link w:val="17"/>
    <w:qFormat/>
    <w:uiPriority w:val="0"/>
    <w:rPr>
      <w:kern w:val="2"/>
      <w:sz w:val="18"/>
      <w:szCs w:val="18"/>
    </w:rPr>
  </w:style>
  <w:style w:type="character" w:customStyle="1" w:styleId="142">
    <w:name w:val="纯文本 字符"/>
    <w:link w:val="13"/>
    <w:qFormat/>
    <w:uiPriority w:val="0"/>
    <w:rPr>
      <w:rFonts w:ascii="宋体" w:hAnsi="Courier New"/>
      <w:kern w:val="2"/>
      <w:sz w:val="21"/>
    </w:rPr>
  </w:style>
  <w:style w:type="character" w:customStyle="1" w:styleId="143">
    <w:name w:val="纯文本 Char1"/>
    <w:qFormat/>
    <w:uiPriority w:val="0"/>
    <w:rPr>
      <w:rFonts w:ascii="宋体" w:hAnsi="Courier New" w:cs="Courier New"/>
      <w:kern w:val="2"/>
      <w:sz w:val="21"/>
      <w:szCs w:val="21"/>
    </w:rPr>
  </w:style>
  <w:style w:type="character" w:customStyle="1" w:styleId="144">
    <w:name w:val="页眉1"/>
    <w:qFormat/>
    <w:uiPriority w:val="0"/>
    <w:rPr>
      <w:rFonts w:hint="default" w:ascii="Arial" w:hAnsi="Arial" w:cs="Arial"/>
      <w:b/>
      <w:bCs/>
      <w:color w:val="B22222"/>
      <w:sz w:val="20"/>
      <w:szCs w:val="20"/>
      <w:shd w:val="clear" w:color="auto" w:fill="FFFFFF"/>
    </w:rPr>
  </w:style>
  <w:style w:type="character" w:customStyle="1" w:styleId="145">
    <w:name w:val="批注文字 字符"/>
    <w:link w:val="7"/>
    <w:qFormat/>
    <w:uiPriority w:val="0"/>
    <w:rPr>
      <w:kern w:val="2"/>
      <w:sz w:val="21"/>
      <w:szCs w:val="24"/>
    </w:rPr>
  </w:style>
  <w:style w:type="character" w:customStyle="1" w:styleId="146">
    <w:name w:val="批注主题 字符"/>
    <w:link w:val="34"/>
    <w:qFormat/>
    <w:uiPriority w:val="0"/>
    <w:rPr>
      <w:b/>
      <w:bCs/>
      <w:kern w:val="2"/>
      <w:sz w:val="21"/>
      <w:szCs w:val="24"/>
    </w:rPr>
  </w:style>
  <w:style w:type="character" w:customStyle="1" w:styleId="147">
    <w:name w:val="图的脚注 Char"/>
    <w:link w:val="125"/>
    <w:qFormat/>
    <w:uiPriority w:val="0"/>
    <w:rPr>
      <w:rFonts w:ascii="宋体" w:hAnsi="Times New Roman" w:eastAsia="宋体" w:cs="Times New Roman"/>
      <w:sz w:val="18"/>
      <w:lang w:val="en-US" w:eastAsia="zh-CN" w:bidi="ar-SA"/>
    </w:rPr>
  </w:style>
  <w:style w:type="character" w:customStyle="1" w:styleId="148">
    <w:name w:val="题注 字符"/>
    <w:link w:val="4"/>
    <w:qFormat/>
    <w:uiPriority w:val="0"/>
    <w:rPr>
      <w:rFonts w:ascii="Arial" w:hAnsi="Arial" w:eastAsia="黑体" w:cs="Arial"/>
      <w:sz w:val="20"/>
      <w:szCs w:val="20"/>
    </w:rPr>
  </w:style>
  <w:style w:type="character" w:customStyle="1" w:styleId="149">
    <w:name w:val="HTML 预设格式 字符"/>
    <w:basedOn w:val="37"/>
    <w:link w:val="31"/>
    <w:qFormat/>
    <w:uiPriority w:val="0"/>
    <w:rPr>
      <w:rFonts w:hint="default" w:ascii="Arial" w:hAnsi="Arial" w:cs="Arial"/>
      <w:sz w:val="24"/>
      <w:szCs w:val="24"/>
    </w:rPr>
  </w:style>
  <w:style w:type="paragraph" w:styleId="150">
    <w:name w:val="List Paragraph"/>
    <w:basedOn w:val="1"/>
    <w:qFormat/>
    <w:uiPriority w:val="34"/>
    <w:pPr>
      <w:ind w:firstLine="420" w:firstLineChars="200"/>
    </w:pPr>
    <w:rPr>
      <w:rFonts w:asciiTheme="minorHAnsi" w:hAnsiTheme="minorHAnsi" w:eastAsiaTheme="minorEastAsia" w:cstheme="minorBidi"/>
      <w:szCs w:val="2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2" Type="http://schemas.openxmlformats.org/officeDocument/2006/relationships/fontTable" Target="fontTable.xml"/><Relationship Id="rId31" Type="http://schemas.microsoft.com/office/2006/relationships/keyMapCustomizations" Target="customizations.xml"/><Relationship Id="rId30" Type="http://schemas.openxmlformats.org/officeDocument/2006/relationships/numbering" Target="numbering.xml"/><Relationship Id="rId3" Type="http://schemas.openxmlformats.org/officeDocument/2006/relationships/footer" Target="footer1.xml"/><Relationship Id="rId29" Type="http://schemas.openxmlformats.org/officeDocument/2006/relationships/customXml" Target="../customXml/item1.xml"/><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emf"/><Relationship Id="rId25" Type="http://schemas.openxmlformats.org/officeDocument/2006/relationships/image" Target="media/image9.wmf"/><Relationship Id="rId24" Type="http://schemas.openxmlformats.org/officeDocument/2006/relationships/oleObject" Target="embeddings/oleObject5.bin"/><Relationship Id="rId23" Type="http://schemas.openxmlformats.org/officeDocument/2006/relationships/image" Target="media/image8.wmf"/><Relationship Id="rId22" Type="http://schemas.openxmlformats.org/officeDocument/2006/relationships/oleObject" Target="embeddings/oleObject4.bin"/><Relationship Id="rId21" Type="http://schemas.openxmlformats.org/officeDocument/2006/relationships/image" Target="media/image7.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wmf"/><Relationship Id="rId17" Type="http://schemas.openxmlformats.org/officeDocument/2006/relationships/oleObject" Target="embeddings/oleObject2.bin"/><Relationship Id="rId16" Type="http://schemas.openxmlformats.org/officeDocument/2006/relationships/image" Target="media/image4.png"/><Relationship Id="rId15" Type="http://schemas.openxmlformats.org/officeDocument/2006/relationships/image" Target="media/image3.wmf"/><Relationship Id="rId14" Type="http://schemas.openxmlformats.org/officeDocument/2006/relationships/oleObject" Target="embeddings/oleObject1.bin"/><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CAMA-ZLC\Documents\WeChat%20Files\wxid_uig4x0wmpryg21\Files\&#31934;&#21945;&#31166;&#28789;&#21407;&#33647;&#26631;&#20934;&#25991;&#26412;(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精喹禾灵原药标准文本(1)</Template>
  <Pages>17</Pages>
  <Words>976</Words>
  <Characters>1274</Characters>
  <Lines>32</Lines>
  <Paragraphs>9</Paragraphs>
  <TotalTime>0</TotalTime>
  <ScaleCrop>false</ScaleCrop>
  <LinksUpToDate>false</LinksUpToDate>
  <CharactersWithSpaces>1417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2021-08-03T05:29:00Z</dcterms:created>
  <cp:lastPrinted>2024-10-12T08:33:00Z</cp:lastPrinted>
  <dcterms:modified xsi:type="dcterms:W3CDTF">2025-11-18T06:43:25Z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F499A55E849D4354BA75BFC3BE9C63E6_13</vt:lpwstr>
  </property>
  <property fmtid="{D5CDD505-2E9C-101B-9397-08002B2CF9AE}" pid="4" name="KSOTemplateDocerSaveRecord">
    <vt:lpwstr>eyJoZGlkIjoiNGMyMmNjMGQ1Mjg1YmQ2ZTMzZTFiMDA4Y2EzMGI1M2EiLCJ1c2VySWQiOiI0NDI2NzQ5NTcifQ==</vt:lpwstr>
  </property>
</Properties>
</file>